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0A5B" w14:textId="77777777" w:rsidR="00DA07E5" w:rsidRDefault="00DA07E5" w:rsidP="00E5007A">
      <w:pPr>
        <w:tabs>
          <w:tab w:val="left" w:pos="1230"/>
          <w:tab w:val="center" w:pos="4535"/>
        </w:tabs>
        <w:jc w:val="center"/>
        <w:rPr>
          <w:rFonts w:ascii="Calibri" w:hAnsi="Calibri" w:cs="Calibri"/>
          <w:b/>
          <w:bCs/>
        </w:rPr>
      </w:pPr>
    </w:p>
    <w:p w14:paraId="3693439A" w14:textId="492E1B4C" w:rsidR="00E5007A" w:rsidRPr="0063584C" w:rsidRDefault="00E5007A" w:rsidP="00E5007A">
      <w:pPr>
        <w:tabs>
          <w:tab w:val="left" w:pos="1230"/>
          <w:tab w:val="center" w:pos="4535"/>
        </w:tabs>
        <w:jc w:val="center"/>
        <w:rPr>
          <w:rFonts w:ascii="Calibri" w:hAnsi="Calibri" w:cs="Calibri"/>
          <w:b/>
          <w:bCs/>
        </w:rPr>
      </w:pPr>
      <w:r w:rsidRPr="0063584C">
        <w:rPr>
          <w:rFonts w:ascii="Calibri" w:hAnsi="Calibri" w:cs="Calibri"/>
          <w:b/>
          <w:bCs/>
        </w:rPr>
        <w:t xml:space="preserve">Podlimitná zákazka zadávaná postupom bez využitia elektronického trhoviska podľa § 108 ods. 1 písm. b) 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21CFF893"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r w:rsidR="0032309D" w:rsidRPr="007C4E62">
        <w:rPr>
          <w:rFonts w:ascii="Calibri" w:hAnsi="Calibri" w:cs="Calibri"/>
          <w:b/>
        </w:rPr>
        <w:t xml:space="preserve"> </w:t>
      </w:r>
    </w:p>
    <w:p w14:paraId="1F01756D" w14:textId="77777777" w:rsidR="00E5007A" w:rsidRPr="0063584C" w:rsidRDefault="00E5007A" w:rsidP="00E5007A">
      <w:pPr>
        <w:pStyle w:val="Hlavika"/>
        <w:rPr>
          <w:rFonts w:ascii="Calibri" w:hAnsi="Calibri" w:cs="Calibri"/>
        </w:rPr>
      </w:pPr>
    </w:p>
    <w:p w14:paraId="1602A294" w14:textId="77777777" w:rsidR="00E5007A" w:rsidRPr="0063584C" w:rsidRDefault="00E5007A" w:rsidP="00E5007A">
      <w:pPr>
        <w:pStyle w:val="Hlavika"/>
        <w:rPr>
          <w:rFonts w:ascii="Calibri" w:hAnsi="Calibri" w:cs="Calibri"/>
        </w:rPr>
      </w:pPr>
    </w:p>
    <w:p w14:paraId="7E23C248" w14:textId="77777777" w:rsidR="00E5007A" w:rsidRDefault="00E5007A" w:rsidP="00E5007A">
      <w:pPr>
        <w:pStyle w:val="Nadpis5"/>
        <w:ind w:left="0" w:firstLine="0"/>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74F0426D" w14:textId="3C78C000" w:rsidR="00E5007A" w:rsidRPr="00134FEE" w:rsidRDefault="00BC52ED" w:rsidP="0032309D">
      <w:pPr>
        <w:jc w:val="center"/>
        <w:rPr>
          <w:rFonts w:ascii="Calibri" w:hAnsi="Calibri" w:cs="Calibri"/>
        </w:rPr>
      </w:pPr>
      <w:r w:rsidRPr="00134FEE">
        <w:rPr>
          <w:rFonts w:ascii="Calibri" w:hAnsi="Calibri" w:cs="Calibri"/>
        </w:rPr>
        <w:t>Predmet zákazky</w:t>
      </w:r>
      <w:r w:rsidR="00E5007A" w:rsidRPr="00134FEE">
        <w:rPr>
          <w:rFonts w:ascii="Calibri" w:hAnsi="Calibri" w:cs="Calibri"/>
        </w:rPr>
        <w:t>:</w:t>
      </w:r>
    </w:p>
    <w:p w14:paraId="082B795C" w14:textId="5FF669EA" w:rsidR="00E5007A" w:rsidRPr="0063584C" w:rsidRDefault="006C43C2" w:rsidP="006C43C2">
      <w:pPr>
        <w:jc w:val="center"/>
        <w:rPr>
          <w:rFonts w:ascii="Calibri" w:hAnsi="Calibri" w:cs="Calibri"/>
          <w:sz w:val="20"/>
        </w:rPr>
      </w:pPr>
      <w:r w:rsidRPr="006C43C2">
        <w:rPr>
          <w:rFonts w:asciiTheme="minorHAnsi" w:hAnsiTheme="minorHAnsi" w:cstheme="minorHAnsi"/>
          <w:b/>
        </w:rPr>
        <w:t>SPŠ J. Murgaša - Podpora inovatívneho myslenia – modernizácia a rekonštrukcie interiérových priestorov</w:t>
      </w:r>
    </w:p>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18EABE0B" w14:textId="00897475" w:rsidR="008A0864" w:rsidRDefault="008A0864" w:rsidP="00E5007A">
      <w:pPr>
        <w:jc w:val="both"/>
        <w:rPr>
          <w:rFonts w:ascii="Calibri" w:hAnsi="Calibri" w:cs="Calibri"/>
          <w:sz w:val="20"/>
        </w:rPr>
      </w:pPr>
    </w:p>
    <w:p w14:paraId="3445526B" w14:textId="77777777" w:rsidR="008A0864" w:rsidRDefault="008A0864" w:rsidP="00E5007A">
      <w:pPr>
        <w:jc w:val="both"/>
        <w:rPr>
          <w:rFonts w:ascii="Calibri" w:hAnsi="Calibri" w:cs="Calibri"/>
          <w:sz w:val="20"/>
        </w:rPr>
      </w:pPr>
    </w:p>
    <w:p w14:paraId="1B50C381" w14:textId="77777777"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76FD7C84" w14:textId="07ED4026" w:rsidR="00E5007A" w:rsidRDefault="00E5007A" w:rsidP="00E5007A">
      <w:pPr>
        <w:jc w:val="both"/>
        <w:rPr>
          <w:rFonts w:ascii="Calibri" w:hAnsi="Calibri" w:cs="Calibri"/>
          <w:sz w:val="20"/>
        </w:rPr>
      </w:pPr>
    </w:p>
    <w:p w14:paraId="33C2A582" w14:textId="798AF9C7" w:rsidR="00576AEC" w:rsidRDefault="00576AEC" w:rsidP="00E5007A">
      <w:pPr>
        <w:jc w:val="both"/>
        <w:rPr>
          <w:rFonts w:ascii="Calibri" w:hAnsi="Calibri" w:cs="Calibri"/>
          <w:sz w:val="20"/>
        </w:rPr>
      </w:pPr>
    </w:p>
    <w:p w14:paraId="639D37D5" w14:textId="0DF6493B" w:rsidR="00576AEC" w:rsidRDefault="00576AEC" w:rsidP="00E5007A">
      <w:pPr>
        <w:jc w:val="both"/>
        <w:rPr>
          <w:rFonts w:ascii="Calibri" w:hAnsi="Calibri" w:cs="Calibri"/>
          <w:sz w:val="20"/>
        </w:rPr>
      </w:pPr>
    </w:p>
    <w:p w14:paraId="3C64184D" w14:textId="77777777" w:rsidR="00576AEC" w:rsidRDefault="00576AEC"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67A5A6A4" w14:textId="77777777" w:rsidR="00E5007A" w:rsidRDefault="00E5007A" w:rsidP="00E5007A">
      <w:pPr>
        <w:jc w:val="both"/>
        <w:rPr>
          <w:rFonts w:ascii="Calibri" w:hAnsi="Calibri" w:cs="Calibri"/>
          <w:sz w:val="20"/>
        </w:rPr>
      </w:pPr>
    </w:p>
    <w:p w14:paraId="58F6CBC0" w14:textId="77777777" w:rsidR="00E5007A" w:rsidRDefault="00E5007A" w:rsidP="00E5007A">
      <w:pPr>
        <w:jc w:val="both"/>
        <w:rPr>
          <w:rFonts w:ascii="Calibri" w:hAnsi="Calibri" w:cs="Calibri"/>
          <w:sz w:val="20"/>
        </w:rPr>
      </w:pPr>
    </w:p>
    <w:p w14:paraId="0EF36D5A" w14:textId="77777777" w:rsidR="00E5007A" w:rsidRDefault="00E5007A" w:rsidP="00E5007A">
      <w:pPr>
        <w:jc w:val="both"/>
        <w:rPr>
          <w:rFonts w:ascii="Calibri" w:hAnsi="Calibri" w:cs="Calibri"/>
          <w:sz w:val="20"/>
        </w:rPr>
      </w:pPr>
    </w:p>
    <w:p w14:paraId="2BB6DF0D" w14:textId="17DC2359" w:rsidR="00E5007A" w:rsidRDefault="00E5007A" w:rsidP="00E5007A">
      <w:pPr>
        <w:jc w:val="both"/>
        <w:rPr>
          <w:rFonts w:ascii="Calibri" w:hAnsi="Calibri" w:cs="Calibri"/>
          <w:sz w:val="20"/>
        </w:rPr>
      </w:pPr>
    </w:p>
    <w:p w14:paraId="7344BC9C" w14:textId="6609ACC7" w:rsidR="00576AEC" w:rsidRDefault="00576AEC" w:rsidP="00E5007A">
      <w:pPr>
        <w:jc w:val="both"/>
        <w:rPr>
          <w:rFonts w:ascii="Calibri" w:hAnsi="Calibri" w:cs="Calibri"/>
          <w:sz w:val="20"/>
        </w:rPr>
      </w:pPr>
    </w:p>
    <w:p w14:paraId="1C36310D" w14:textId="024768A7" w:rsidR="00576AEC" w:rsidRDefault="00576AEC" w:rsidP="00E5007A">
      <w:pPr>
        <w:jc w:val="both"/>
        <w:rPr>
          <w:rFonts w:ascii="Calibri" w:hAnsi="Calibri" w:cs="Calibri"/>
          <w:sz w:val="20"/>
        </w:rPr>
      </w:pPr>
    </w:p>
    <w:p w14:paraId="08867748" w14:textId="674559BD" w:rsidR="00576AEC" w:rsidRDefault="00576AEC" w:rsidP="00E5007A">
      <w:pPr>
        <w:jc w:val="both"/>
        <w:rPr>
          <w:rFonts w:ascii="Calibri" w:hAnsi="Calibri" w:cs="Calibri"/>
          <w:sz w:val="20"/>
        </w:rPr>
      </w:pPr>
    </w:p>
    <w:p w14:paraId="6A908C36" w14:textId="77777777" w:rsidR="00576AEC" w:rsidRDefault="00576AEC" w:rsidP="00E5007A">
      <w:pPr>
        <w:jc w:val="both"/>
        <w:rPr>
          <w:rFonts w:ascii="Calibri" w:hAnsi="Calibri" w:cs="Calibri"/>
          <w:sz w:val="20"/>
        </w:rPr>
      </w:pP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1DED262F" w:rsidR="00E5007A" w:rsidRDefault="00E5007A" w:rsidP="00E5007A">
      <w:pPr>
        <w:rPr>
          <w:rFonts w:ascii="Calibri" w:hAnsi="Calibri" w:cs="Calibri"/>
          <w:sz w:val="20"/>
        </w:rPr>
        <w:sectPr w:rsidR="00E5007A" w:rsidSect="00CA7763">
          <w:headerReference w:type="default" r:id="rId8"/>
          <w:footerReference w:type="default" r:id="rId9"/>
          <w:footerReference w:type="first" r:id="rId10"/>
          <w:pgSz w:w="11906" w:h="16838"/>
          <w:pgMar w:top="1417" w:right="1133" w:bottom="1417" w:left="993" w:header="708" w:footer="708" w:gutter="0"/>
          <w:cols w:space="708"/>
          <w:docGrid w:linePitch="360"/>
        </w:sectPr>
      </w:pPr>
      <w:r>
        <w:rPr>
          <w:rFonts w:ascii="Calibri" w:hAnsi="Calibri" w:cs="Calibri"/>
          <w:sz w:val="20"/>
        </w:rPr>
        <w:t>V</w:t>
      </w:r>
      <w:r w:rsidR="005B2A70">
        <w:rPr>
          <w:rFonts w:ascii="Calibri" w:hAnsi="Calibri" w:cs="Calibri"/>
          <w:sz w:val="20"/>
        </w:rPr>
        <w:t> Banskej Bystrici</w:t>
      </w:r>
      <w:r w:rsidRPr="008C382A">
        <w:rPr>
          <w:rFonts w:ascii="Calibri" w:hAnsi="Calibri" w:cs="Calibri"/>
          <w:sz w:val="20"/>
        </w:rPr>
        <w:t xml:space="preserve">, </w:t>
      </w:r>
      <w:r w:rsidR="006C43C2">
        <w:rPr>
          <w:rFonts w:ascii="Calibri" w:hAnsi="Calibri" w:cs="Calibri"/>
          <w:sz w:val="20"/>
        </w:rPr>
        <w:t>február</w:t>
      </w:r>
      <w:r w:rsidR="00FC3906">
        <w:rPr>
          <w:rFonts w:ascii="Calibri" w:hAnsi="Calibri" w:cs="Calibri"/>
          <w:sz w:val="20"/>
        </w:rPr>
        <w:t xml:space="preserve"> 2022</w:t>
      </w:r>
    </w:p>
    <w:p w14:paraId="6BA79AA4" w14:textId="46E3A4D2" w:rsidR="00E5007A" w:rsidRPr="0063584C" w:rsidRDefault="00E5007A" w:rsidP="002F141E">
      <w:pPr>
        <w:tabs>
          <w:tab w:val="left" w:pos="870"/>
          <w:tab w:val="left" w:pos="2166"/>
        </w:tabs>
        <w:jc w:val="center"/>
        <w:rPr>
          <w:rFonts w:ascii="Calibri" w:hAnsi="Calibri" w:cs="Calibri"/>
          <w:b/>
          <w:bCs/>
          <w:iCs/>
        </w:rPr>
      </w:pPr>
      <w:r w:rsidRPr="008C382A">
        <w:rPr>
          <w:rFonts w:ascii="Calibri" w:hAnsi="Calibri" w:cs="Calibri"/>
          <w:b/>
          <w:bCs/>
          <w:iCs/>
        </w:rPr>
        <w:lastRenderedPageBreak/>
        <w:t>OBSAH  SÚŤAŽNÝCH  PODKLADOV</w:t>
      </w:r>
    </w:p>
    <w:p w14:paraId="17E47F90" w14:textId="77777777" w:rsidR="00E5007A" w:rsidRPr="00BA0E4E" w:rsidRDefault="00E5007A" w:rsidP="00E5007A">
      <w:pPr>
        <w:rPr>
          <w:rFonts w:ascii="Calibri" w:hAnsi="Calibri" w:cs="Calibri"/>
          <w:b/>
          <w:iCs/>
          <w:sz w:val="10"/>
          <w:szCs w:val="10"/>
        </w:rPr>
      </w:pPr>
    </w:p>
    <w:p w14:paraId="33FE8610" w14:textId="13ABC19A"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7777777" w:rsidR="00E5007A" w:rsidRPr="0063584C" w:rsidRDefault="00E5007A" w:rsidP="00E5007A">
      <w:pPr>
        <w:ind w:left="284"/>
        <w:rPr>
          <w:rFonts w:ascii="Calibri" w:hAnsi="Calibri"/>
          <w:sz w:val="20"/>
          <w:szCs w:val="20"/>
        </w:rPr>
      </w:pPr>
      <w:r w:rsidRPr="0063584C">
        <w:rPr>
          <w:rFonts w:ascii="Calibri" w:hAnsi="Calibri"/>
          <w:bCs/>
          <w:sz w:val="20"/>
          <w:szCs w:val="20"/>
        </w:rPr>
        <w:t>3. VARIANTNÉ RIEŠENIE</w:t>
      </w:r>
    </w:p>
    <w:p w14:paraId="0AF2FDEE" w14:textId="77777777" w:rsidR="00E5007A" w:rsidRPr="0063584C" w:rsidRDefault="00E5007A" w:rsidP="00E5007A">
      <w:pPr>
        <w:ind w:left="284"/>
        <w:rPr>
          <w:rFonts w:ascii="Calibri" w:hAnsi="Calibri"/>
          <w:sz w:val="20"/>
          <w:szCs w:val="20"/>
        </w:rPr>
      </w:pPr>
      <w:r w:rsidRPr="0063584C">
        <w:rPr>
          <w:rFonts w:ascii="Calibri" w:hAnsi="Calibri"/>
          <w:bCs/>
          <w:sz w:val="20"/>
          <w:szCs w:val="20"/>
        </w:rPr>
        <w:t>4. MIESTO, TERMÍN DODANIA 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6445D78A" w:rsidR="00E5007A" w:rsidRPr="0063584C" w:rsidRDefault="00E5007A" w:rsidP="00BA0E4E">
      <w:pPr>
        <w:pStyle w:val="tl1"/>
        <w:ind w:left="284"/>
        <w:rPr>
          <w:rFonts w:ascii="Calibri" w:hAnsi="Calibri" w:cs="Times New Roman"/>
          <w:bCs/>
          <w:sz w:val="20"/>
          <w:szCs w:val="20"/>
        </w:rPr>
      </w:pPr>
      <w:r w:rsidRPr="0063584C">
        <w:rPr>
          <w:rFonts w:ascii="Calibri" w:hAnsi="Calibri" w:cs="Times New Roman"/>
          <w:bCs/>
          <w:sz w:val="20"/>
          <w:szCs w:val="20"/>
        </w:rPr>
        <w:t>22. UZAVRETIE ZMLUVY</w:t>
      </w:r>
      <w:r w:rsidR="00F468A7">
        <w:rPr>
          <w:rFonts w:ascii="Calibri" w:hAnsi="Calibri" w:cs="Times New Roman"/>
          <w:bCs/>
          <w:sz w:val="20"/>
          <w:szCs w:val="20"/>
        </w:rPr>
        <w:t xml:space="preserve"> </w:t>
      </w:r>
      <w:r w:rsidR="00FC6BD9">
        <w:rPr>
          <w:rFonts w:ascii="Calibri" w:hAnsi="Calibri" w:cs="Times New Roman"/>
          <w:bCs/>
          <w:sz w:val="20"/>
          <w:szCs w:val="20"/>
        </w:rPr>
        <w:t>A</w:t>
      </w:r>
      <w:r w:rsidR="00EF335A">
        <w:rPr>
          <w:rFonts w:ascii="Calibri" w:hAnsi="Calibri" w:cs="Times New Roman"/>
          <w:bCs/>
          <w:sz w:val="20"/>
          <w:szCs w:val="20"/>
        </w:rPr>
        <w:t xml:space="preserve"> </w:t>
      </w:r>
      <w:r w:rsidR="00F468A7">
        <w:rPr>
          <w:rFonts w:ascii="Calibri" w:hAnsi="Calibri" w:cs="Times New Roman"/>
          <w:bCs/>
          <w:sz w:val="20"/>
          <w:szCs w:val="20"/>
        </w:rPr>
        <w:t>SÚČINNOS</w:t>
      </w:r>
      <w:r w:rsidR="00784094">
        <w:rPr>
          <w:rFonts w:ascii="Calibri" w:hAnsi="Calibri" w:cs="Times New Roman"/>
          <w:bCs/>
          <w:sz w:val="20"/>
          <w:szCs w:val="20"/>
        </w:rPr>
        <w:t>Ť</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BA0E4E" w:rsidRDefault="00E5007A" w:rsidP="00E5007A">
      <w:pPr>
        <w:pStyle w:val="Zkladntext"/>
        <w:rPr>
          <w:rFonts w:ascii="Calibri" w:hAnsi="Calibri"/>
          <w:sz w:val="10"/>
          <w:szCs w:val="10"/>
          <w:lang w:val="sk-SK"/>
        </w:rPr>
      </w:pPr>
    </w:p>
    <w:p w14:paraId="4008AF64" w14:textId="331FD452"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4B5C29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bookmarkStart w:id="3" w:name="_Hlk87881953"/>
      <w:r w:rsidR="00784094" w:rsidRPr="00BA0E4E">
        <w:rPr>
          <w:rFonts w:ascii="Calibri" w:hAnsi="Calibri"/>
          <w:b w:val="0"/>
          <w:sz w:val="20"/>
          <w:lang w:val="sk-SK"/>
        </w:rPr>
        <w:t>ZÁKLADNÉ ÚDAJE CHARAKTERIZUJÚCE PREDMET ZÁKAZKY</w:t>
      </w:r>
      <w:bookmarkEnd w:id="3"/>
      <w:r w:rsidRPr="007B6667">
        <w:rPr>
          <w:rFonts w:ascii="Calibri" w:hAnsi="Calibri"/>
          <w:b w:val="0"/>
          <w:sz w:val="20"/>
          <w:lang w:val="sk-SK"/>
        </w:rPr>
        <w:t>.</w:t>
      </w:r>
    </w:p>
    <w:p w14:paraId="74C86770" w14:textId="7534C39D"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808DBA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BA0E4E" w:rsidRDefault="00E5007A" w:rsidP="00E5007A">
      <w:pPr>
        <w:pStyle w:val="Zkladntext"/>
        <w:rPr>
          <w:rFonts w:ascii="Calibri" w:hAnsi="Calibri"/>
          <w:sz w:val="10"/>
          <w:szCs w:val="10"/>
          <w:lang w:val="sk-SK"/>
        </w:rPr>
      </w:pPr>
    </w:p>
    <w:p w14:paraId="79870C5E" w14:textId="29B6FE3B"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534D39E7" w14:textId="77777777" w:rsidR="00784094" w:rsidRPr="00BA0E4E" w:rsidRDefault="00784094" w:rsidP="00E5007A">
      <w:pPr>
        <w:pStyle w:val="Zkladntext"/>
        <w:rPr>
          <w:rFonts w:ascii="Calibri" w:hAnsi="Calibri"/>
          <w:sz w:val="10"/>
          <w:szCs w:val="10"/>
          <w:lang w:val="sk-SK"/>
        </w:rPr>
      </w:pPr>
    </w:p>
    <w:p w14:paraId="4CF26F94" w14:textId="6C43DBFF"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632B5AA3" w14:textId="77777777" w:rsidR="00784094" w:rsidRPr="00BA0E4E" w:rsidRDefault="00784094" w:rsidP="00E5007A">
      <w:pPr>
        <w:pStyle w:val="Zkladntext"/>
        <w:rPr>
          <w:rFonts w:ascii="Calibri" w:hAnsi="Calibri"/>
          <w:sz w:val="10"/>
          <w:szCs w:val="10"/>
          <w:lang w:val="sk-SK"/>
        </w:rPr>
      </w:pPr>
    </w:p>
    <w:p w14:paraId="0BAF5D4E" w14:textId="025BB92E"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423B98AE" w14:textId="77777777" w:rsidR="00784094" w:rsidRPr="00BA0E4E" w:rsidRDefault="00784094" w:rsidP="00E5007A">
      <w:pPr>
        <w:pStyle w:val="Zkladntext"/>
        <w:rPr>
          <w:rFonts w:ascii="Calibri" w:hAnsi="Calibri"/>
          <w:sz w:val="10"/>
          <w:szCs w:val="10"/>
          <w:lang w:val="sk-SK"/>
        </w:rPr>
      </w:pPr>
    </w:p>
    <w:p w14:paraId="619B3953" w14:textId="13DBD0C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A86752" w:rsidRDefault="00E5007A" w:rsidP="00E5007A">
      <w:pPr>
        <w:pStyle w:val="Zkladntext"/>
        <w:ind w:left="284"/>
        <w:rPr>
          <w:rFonts w:ascii="Calibri" w:hAnsi="Calibri"/>
          <w:b w:val="0"/>
          <w:sz w:val="20"/>
          <w:lang w:val="sk-SK"/>
        </w:rPr>
      </w:pPr>
      <w:r w:rsidRPr="0063584C">
        <w:rPr>
          <w:rFonts w:ascii="Calibri" w:hAnsi="Calibri"/>
          <w:b w:val="0"/>
          <w:sz w:val="20"/>
          <w:lang w:val="sk-SK"/>
        </w:rPr>
        <w:t xml:space="preserve">3. </w:t>
      </w:r>
      <w:r w:rsidRPr="00A86752">
        <w:rPr>
          <w:rFonts w:ascii="Calibri" w:hAnsi="Calibri"/>
          <w:b w:val="0"/>
          <w:sz w:val="20"/>
          <w:lang w:val="sk-SK"/>
        </w:rPr>
        <w:t>TECHNICKÁ SPÔSOBILOSŤ ALEBO ODBORNÁ SPÔSOBILOSŤ</w:t>
      </w:r>
    </w:p>
    <w:p w14:paraId="13F81336" w14:textId="77777777" w:rsidR="00E5007A" w:rsidRPr="00A86752" w:rsidRDefault="00E5007A" w:rsidP="00E5007A">
      <w:pPr>
        <w:pStyle w:val="Zkladntext"/>
        <w:ind w:left="284"/>
        <w:rPr>
          <w:rFonts w:ascii="Calibri" w:hAnsi="Calibri"/>
          <w:b w:val="0"/>
          <w:sz w:val="20"/>
          <w:lang w:val="sk-SK"/>
        </w:rPr>
      </w:pPr>
      <w:r w:rsidRPr="00A86752">
        <w:rPr>
          <w:rFonts w:ascii="Calibri" w:hAnsi="Calibri"/>
          <w:b w:val="0"/>
          <w:sz w:val="20"/>
          <w:lang w:val="sk-SK"/>
        </w:rPr>
        <w:t>4. DOPLŇUJÚCE INFORMÁCIE K PODMIENKAM ÚČASTI</w:t>
      </w:r>
    </w:p>
    <w:p w14:paraId="2F05B6D1" w14:textId="77777777" w:rsidR="00E5007A" w:rsidRPr="00A86752" w:rsidRDefault="00E5007A" w:rsidP="00E5007A">
      <w:pPr>
        <w:pStyle w:val="Zkladntext"/>
        <w:rPr>
          <w:rFonts w:ascii="Calibri" w:hAnsi="Calibri"/>
          <w:sz w:val="10"/>
          <w:szCs w:val="10"/>
          <w:lang w:val="sk-SK"/>
        </w:rPr>
      </w:pPr>
    </w:p>
    <w:p w14:paraId="09432C3F" w14:textId="4F6643CE" w:rsidR="00E5007A" w:rsidRPr="00A86752" w:rsidRDefault="00E5007A" w:rsidP="00E5007A">
      <w:pPr>
        <w:pStyle w:val="Zkladntext"/>
        <w:rPr>
          <w:rFonts w:ascii="Calibri" w:hAnsi="Calibri"/>
          <w:sz w:val="20"/>
          <w:lang w:val="sk-SK"/>
        </w:rPr>
      </w:pPr>
      <w:r w:rsidRPr="00A86752">
        <w:rPr>
          <w:rFonts w:ascii="Calibri" w:hAnsi="Calibri"/>
          <w:sz w:val="20"/>
          <w:lang w:val="sk-SK"/>
        </w:rPr>
        <w:t xml:space="preserve">G. NÁVRH UCHÁDZAČA NA PLNENIE </w:t>
      </w:r>
      <w:r w:rsidR="00524902" w:rsidRPr="00A86752">
        <w:rPr>
          <w:rFonts w:ascii="Calibri" w:hAnsi="Calibri"/>
          <w:sz w:val="20"/>
          <w:lang w:val="sk-SK"/>
        </w:rPr>
        <w:t>KRITÉRII</w:t>
      </w:r>
    </w:p>
    <w:p w14:paraId="15F940A3" w14:textId="77777777" w:rsidR="00784094" w:rsidRPr="00A86752" w:rsidRDefault="00784094" w:rsidP="00E5007A">
      <w:pPr>
        <w:pStyle w:val="Zkladntext"/>
        <w:rPr>
          <w:rFonts w:ascii="Calibri" w:hAnsi="Calibri"/>
          <w:sz w:val="10"/>
          <w:szCs w:val="10"/>
          <w:lang w:val="sk-SK"/>
        </w:rPr>
      </w:pPr>
    </w:p>
    <w:p w14:paraId="4BFE5DE2" w14:textId="16A6BF7E" w:rsidR="00172B93" w:rsidRPr="00A86752" w:rsidRDefault="00E5007A" w:rsidP="00E5007A">
      <w:pPr>
        <w:pStyle w:val="Zkladntext"/>
        <w:rPr>
          <w:rFonts w:ascii="Calibri" w:hAnsi="Calibri"/>
          <w:sz w:val="20"/>
          <w:lang w:val="sk-SK"/>
        </w:rPr>
      </w:pPr>
      <w:r w:rsidRPr="00A86752">
        <w:rPr>
          <w:rFonts w:ascii="Calibri" w:hAnsi="Calibri"/>
          <w:sz w:val="20"/>
          <w:lang w:val="sk-SK"/>
        </w:rPr>
        <w:t>H. ČESTNÉ VYHLÁSENIE K PREUKÁZANIU PODMIENOK ÚČASTI</w:t>
      </w:r>
    </w:p>
    <w:p w14:paraId="398AD93D" w14:textId="77777777" w:rsidR="00784094" w:rsidRPr="00A86752" w:rsidRDefault="00784094" w:rsidP="00E5007A">
      <w:pPr>
        <w:pStyle w:val="Zkladntext"/>
        <w:rPr>
          <w:rFonts w:ascii="Calibri" w:hAnsi="Calibri"/>
          <w:sz w:val="10"/>
          <w:szCs w:val="10"/>
          <w:lang w:val="sk-SK"/>
        </w:rPr>
      </w:pPr>
    </w:p>
    <w:p w14:paraId="710528D4" w14:textId="256308D2" w:rsidR="00E5007A" w:rsidRDefault="00E5007A" w:rsidP="00A86752">
      <w:pPr>
        <w:pStyle w:val="Zkladntext"/>
        <w:rPr>
          <w:rFonts w:ascii="Calibri" w:hAnsi="Calibri"/>
          <w:sz w:val="20"/>
          <w:lang w:val="sk-SK"/>
        </w:rPr>
      </w:pPr>
    </w:p>
    <w:p w14:paraId="63562E71" w14:textId="0BAF8E44" w:rsidR="00A86752" w:rsidRDefault="00A86752" w:rsidP="00A86752">
      <w:pPr>
        <w:pStyle w:val="Zkladntext"/>
        <w:rPr>
          <w:rFonts w:ascii="Calibri" w:hAnsi="Calibri"/>
          <w:sz w:val="20"/>
          <w:lang w:val="sk-SK"/>
        </w:rPr>
      </w:pPr>
    </w:p>
    <w:p w14:paraId="68F17C93" w14:textId="77777777" w:rsidR="00A86752" w:rsidRPr="00A86752" w:rsidRDefault="00A86752" w:rsidP="00A86752">
      <w:pPr>
        <w:pStyle w:val="Zkladntext"/>
        <w:rPr>
          <w:rFonts w:ascii="Calibri" w:hAnsi="Calibri"/>
          <w:sz w:val="20"/>
          <w:lang w:val="sk-SK"/>
        </w:rPr>
      </w:pPr>
    </w:p>
    <w:p w14:paraId="6DFC32D7" w14:textId="77777777" w:rsidR="00E5007A" w:rsidRPr="00A86752" w:rsidRDefault="00E5007A" w:rsidP="00E5007A">
      <w:pPr>
        <w:pStyle w:val="Zkladntext"/>
        <w:rPr>
          <w:rFonts w:ascii="Calibri" w:hAnsi="Calibri"/>
          <w:sz w:val="10"/>
          <w:szCs w:val="10"/>
          <w:lang w:val="sk-SK"/>
        </w:rPr>
      </w:pPr>
    </w:p>
    <w:p w14:paraId="7F375C9C" w14:textId="61060192" w:rsidR="00E5007A" w:rsidRPr="00402D3E" w:rsidRDefault="00E5007A" w:rsidP="00E5007A">
      <w:pPr>
        <w:pStyle w:val="Zkladntext"/>
        <w:rPr>
          <w:rFonts w:ascii="Calibri" w:hAnsi="Calibri"/>
          <w:sz w:val="20"/>
          <w:lang w:val="sk-SK"/>
        </w:rPr>
      </w:pPr>
      <w:r w:rsidRPr="00A86752">
        <w:rPr>
          <w:rFonts w:ascii="Calibri" w:hAnsi="Calibri"/>
          <w:sz w:val="20"/>
          <w:lang w:val="sk-SK"/>
        </w:rPr>
        <w:t>PRÍLOHY</w:t>
      </w:r>
      <w:r w:rsidR="005F5CE9" w:rsidRPr="00A86752">
        <w:rPr>
          <w:rFonts w:ascii="Calibri" w:hAnsi="Calibri"/>
          <w:sz w:val="20"/>
          <w:lang w:val="sk-SK"/>
        </w:rPr>
        <w:t>:</w:t>
      </w:r>
    </w:p>
    <w:p w14:paraId="09E8CC47" w14:textId="555488EE"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1 </w:t>
      </w:r>
      <w:r w:rsidR="005F5CE9" w:rsidRPr="00F95756">
        <w:rPr>
          <w:rFonts w:asciiTheme="minorHAnsi" w:hAnsiTheme="minorHAnsi" w:cstheme="minorHAnsi"/>
          <w:b w:val="0"/>
          <w:sz w:val="20"/>
          <w:lang w:val="sk-SK"/>
        </w:rPr>
        <w:t>súťažných podkladov -</w:t>
      </w:r>
      <w:r w:rsidRPr="00F95756">
        <w:rPr>
          <w:rFonts w:asciiTheme="minorHAnsi" w:hAnsiTheme="minorHAnsi" w:cstheme="minorHAnsi"/>
          <w:b w:val="0"/>
          <w:sz w:val="20"/>
          <w:lang w:val="sk-SK"/>
        </w:rPr>
        <w:t xml:space="preserve"> Návrh zmluvy o</w:t>
      </w:r>
      <w:r w:rsidR="0032309D" w:rsidRPr="00F95756">
        <w:rPr>
          <w:rFonts w:asciiTheme="minorHAnsi" w:hAnsiTheme="minorHAnsi" w:cstheme="minorHAnsi"/>
          <w:b w:val="0"/>
          <w:sz w:val="20"/>
          <w:lang w:val="sk-SK"/>
        </w:rPr>
        <w:t> </w:t>
      </w:r>
      <w:r w:rsidRPr="00F95756">
        <w:rPr>
          <w:rFonts w:asciiTheme="minorHAnsi" w:hAnsiTheme="minorHAnsi" w:cstheme="minorHAnsi"/>
          <w:b w:val="0"/>
          <w:sz w:val="20"/>
          <w:lang w:val="sk-SK"/>
        </w:rPr>
        <w:t>dielo</w:t>
      </w:r>
      <w:r w:rsidR="0032309D" w:rsidRPr="00F95756">
        <w:rPr>
          <w:rFonts w:asciiTheme="minorHAnsi" w:hAnsiTheme="minorHAnsi" w:cstheme="minorHAnsi"/>
          <w:b w:val="0"/>
          <w:sz w:val="20"/>
          <w:lang w:val="sk-SK"/>
        </w:rPr>
        <w:t xml:space="preserve"> </w:t>
      </w:r>
    </w:p>
    <w:p w14:paraId="62D72EBD" w14:textId="3145E631" w:rsidR="00033BC0" w:rsidRPr="00F95756" w:rsidRDefault="0032309D" w:rsidP="00F95756">
      <w:pPr>
        <w:pStyle w:val="Zkladntext"/>
        <w:jc w:val="left"/>
        <w:rPr>
          <w:rFonts w:asciiTheme="minorHAnsi" w:hAnsiTheme="minorHAnsi" w:cstheme="minorHAnsi"/>
          <w:b w:val="0"/>
          <w:sz w:val="20"/>
          <w:lang w:val="sk-SK"/>
        </w:rPr>
      </w:pPr>
      <w:bookmarkStart w:id="4" w:name="_Hlk75379408"/>
      <w:r w:rsidRPr="00F95756">
        <w:rPr>
          <w:rFonts w:asciiTheme="minorHAnsi" w:hAnsiTheme="minorHAnsi" w:cstheme="minorHAnsi"/>
          <w:b w:val="0"/>
          <w:sz w:val="20"/>
          <w:lang w:val="sk-SK"/>
        </w:rPr>
        <w:t xml:space="preserve">Príloha č. </w:t>
      </w:r>
      <w:r w:rsidR="007C4E62" w:rsidRPr="00F95756">
        <w:rPr>
          <w:rFonts w:asciiTheme="minorHAnsi" w:hAnsiTheme="minorHAnsi" w:cstheme="minorHAnsi"/>
          <w:b w:val="0"/>
          <w:sz w:val="20"/>
          <w:lang w:val="sk-SK"/>
        </w:rPr>
        <w:t>2</w:t>
      </w:r>
      <w:r w:rsidRPr="00F95756">
        <w:rPr>
          <w:rFonts w:asciiTheme="minorHAnsi" w:hAnsiTheme="minorHAnsi" w:cstheme="minorHAnsi"/>
          <w:b w:val="0"/>
          <w:sz w:val="20"/>
          <w:lang w:val="sk-SK"/>
        </w:rPr>
        <w:t xml:space="preserve"> </w:t>
      </w:r>
      <w:r w:rsidR="005F5CE9" w:rsidRPr="00F95756">
        <w:rPr>
          <w:rFonts w:asciiTheme="minorHAnsi" w:hAnsiTheme="minorHAnsi" w:cstheme="minorHAnsi"/>
          <w:b w:val="0"/>
          <w:sz w:val="20"/>
          <w:lang w:val="sk-SK"/>
        </w:rPr>
        <w:t>súťažných podkladov</w:t>
      </w:r>
      <w:r w:rsidR="00F95756" w:rsidRPr="00F95756">
        <w:rPr>
          <w:rFonts w:asciiTheme="minorHAnsi" w:hAnsiTheme="minorHAnsi" w:cstheme="minorHAnsi"/>
          <w:b w:val="0"/>
          <w:sz w:val="20"/>
          <w:lang w:val="sk-SK"/>
        </w:rPr>
        <w:t xml:space="preserve"> - </w:t>
      </w:r>
      <w:r w:rsidR="005F5CE9" w:rsidRPr="00F95756">
        <w:rPr>
          <w:rFonts w:asciiTheme="minorHAnsi" w:hAnsiTheme="minorHAnsi" w:cstheme="minorHAnsi"/>
          <w:b w:val="0"/>
          <w:sz w:val="20"/>
          <w:lang w:val="sk-SK"/>
        </w:rPr>
        <w:t>Výkaz výmer</w:t>
      </w:r>
    </w:p>
    <w:p w14:paraId="45CE597F" w14:textId="00BBD2E2"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3 </w:t>
      </w:r>
      <w:r w:rsidR="005F5CE9" w:rsidRPr="00F95756">
        <w:rPr>
          <w:rFonts w:asciiTheme="minorHAnsi" w:hAnsiTheme="minorHAnsi" w:cstheme="minorHAnsi"/>
          <w:b w:val="0"/>
          <w:sz w:val="20"/>
          <w:lang w:val="sk-SK"/>
        </w:rPr>
        <w:t xml:space="preserve">súťažných podkladov - </w:t>
      </w:r>
      <w:r w:rsidRPr="00F95756">
        <w:rPr>
          <w:rFonts w:asciiTheme="minorHAnsi" w:hAnsiTheme="minorHAnsi" w:cstheme="minorHAnsi"/>
          <w:b w:val="0"/>
          <w:sz w:val="20"/>
          <w:lang w:val="sk-SK"/>
        </w:rPr>
        <w:t xml:space="preserve">Projektová dokumentácia </w:t>
      </w:r>
    </w:p>
    <w:p w14:paraId="6A16C254" w14:textId="19699183" w:rsidR="00434F5C" w:rsidRPr="00F95756" w:rsidRDefault="00434F5C" w:rsidP="00B04C60">
      <w:pPr>
        <w:pStyle w:val="Zkladntext"/>
        <w:rPr>
          <w:rFonts w:asciiTheme="minorHAnsi" w:hAnsiTheme="minorHAnsi" w:cstheme="minorHAnsi"/>
          <w:b w:val="0"/>
          <w:sz w:val="20"/>
          <w:lang w:val="sk-SK"/>
        </w:rPr>
      </w:pPr>
      <w:r w:rsidRPr="001A39CC">
        <w:rPr>
          <w:rFonts w:asciiTheme="minorHAnsi" w:hAnsiTheme="minorHAnsi" w:cstheme="minorHAnsi"/>
          <w:b w:val="0"/>
          <w:sz w:val="20"/>
          <w:lang w:val="sk-SK"/>
        </w:rPr>
        <w:t xml:space="preserve">Príloha č. 4 súťažných podkladov </w:t>
      </w:r>
      <w:r w:rsidR="00B04C60">
        <w:rPr>
          <w:rFonts w:asciiTheme="minorHAnsi" w:hAnsiTheme="minorHAnsi" w:cstheme="minorHAnsi"/>
          <w:b w:val="0"/>
          <w:sz w:val="20"/>
          <w:lang w:val="sk-SK"/>
        </w:rPr>
        <w:t>–</w:t>
      </w:r>
      <w:r w:rsidRPr="001A39CC">
        <w:rPr>
          <w:rFonts w:asciiTheme="minorHAnsi" w:hAnsiTheme="minorHAnsi" w:cstheme="minorHAnsi"/>
          <w:b w:val="0"/>
          <w:sz w:val="20"/>
          <w:lang w:val="sk-SK"/>
        </w:rPr>
        <w:t xml:space="preserve"> </w:t>
      </w:r>
      <w:r w:rsidR="00B04C60" w:rsidRPr="00B04C60">
        <w:rPr>
          <w:rFonts w:asciiTheme="minorHAnsi" w:hAnsiTheme="minorHAnsi" w:cstheme="minorHAnsi"/>
          <w:b w:val="0"/>
          <w:sz w:val="20"/>
          <w:lang w:val="sk-SK"/>
        </w:rPr>
        <w:t>O</w:t>
      </w:r>
      <w:r w:rsidR="00B04C60">
        <w:rPr>
          <w:rFonts w:asciiTheme="minorHAnsi" w:hAnsiTheme="minorHAnsi" w:cstheme="minorHAnsi"/>
          <w:b w:val="0"/>
          <w:sz w:val="20"/>
          <w:lang w:val="sk-SK"/>
        </w:rPr>
        <w:t xml:space="preserve">známenie </w:t>
      </w:r>
      <w:r w:rsidR="00B04C60" w:rsidRPr="00B04C60">
        <w:rPr>
          <w:rFonts w:asciiTheme="minorHAnsi" w:hAnsiTheme="minorHAnsi" w:cstheme="minorHAnsi"/>
          <w:b w:val="0"/>
          <w:sz w:val="20"/>
          <w:lang w:val="sk-SK"/>
        </w:rPr>
        <w:t>k ohláseným stavebným úpravám a udržiavacím prácam</w:t>
      </w:r>
    </w:p>
    <w:p w14:paraId="0B90A3AC" w14:textId="4E425433" w:rsidR="00434F5C" w:rsidRDefault="00434F5C" w:rsidP="005A03BD">
      <w:pPr>
        <w:pStyle w:val="Zkladntext"/>
        <w:ind w:left="284"/>
        <w:rPr>
          <w:rFonts w:ascii="Calibri" w:hAnsi="Calibri"/>
          <w:b w:val="0"/>
          <w:sz w:val="20"/>
          <w:lang w:val="sk-SK"/>
        </w:rPr>
        <w:sectPr w:rsidR="00434F5C" w:rsidSect="00CA7763">
          <w:headerReference w:type="default" r:id="rId11"/>
          <w:pgSz w:w="11906" w:h="16838" w:code="9"/>
          <w:pgMar w:top="1418" w:right="1134" w:bottom="1418" w:left="1021" w:header="709" w:footer="709" w:gutter="0"/>
          <w:cols w:space="708"/>
          <w:docGrid w:linePitch="360"/>
        </w:sectPr>
      </w:pPr>
    </w:p>
    <w:bookmarkEnd w:id="4"/>
    <w:p w14:paraId="0D8DE00C" w14:textId="2EC7B09C" w:rsidR="00E5007A" w:rsidRPr="0063584C" w:rsidRDefault="00E5007A" w:rsidP="00F95756">
      <w:pPr>
        <w:pStyle w:val="Zkladntext"/>
        <w:tabs>
          <w:tab w:val="left" w:pos="426"/>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42EF24E8" w:rsidR="00E5007A" w:rsidRDefault="00E5007A" w:rsidP="002F4C0B">
      <w:pPr>
        <w:pStyle w:val="tl1"/>
        <w:numPr>
          <w:ilvl w:val="0"/>
          <w:numId w:val="8"/>
        </w:numPr>
        <w:tabs>
          <w:tab w:val="left" w:pos="426"/>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77D857C8" w14:textId="77777777" w:rsidR="00E5007A" w:rsidRPr="00382C9B" w:rsidRDefault="00E5007A" w:rsidP="002F4C0B">
      <w:pPr>
        <w:pStyle w:val="tl1"/>
        <w:numPr>
          <w:ilvl w:val="1"/>
          <w:numId w:val="8"/>
        </w:numPr>
        <w:ind w:left="426" w:hanging="426"/>
        <w:rPr>
          <w:rFonts w:asciiTheme="minorHAnsi" w:hAnsiTheme="minorHAnsi" w:cstheme="minorHAnsi"/>
          <w:bCs/>
          <w:iCs/>
          <w:sz w:val="20"/>
          <w:szCs w:val="20"/>
        </w:rPr>
      </w:pPr>
      <w:r w:rsidRPr="0063584C">
        <w:rPr>
          <w:rFonts w:ascii="Calibri" w:hAnsi="Calibri" w:cs="Calibri"/>
          <w:bCs/>
          <w:iCs/>
          <w:sz w:val="20"/>
          <w:szCs w:val="20"/>
        </w:rPr>
        <w:t>Verejný obstarávateľ</w:t>
      </w:r>
    </w:p>
    <w:p w14:paraId="7634F1D6"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Názov:</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r>
      <w:r w:rsidRPr="004B6C3E">
        <w:rPr>
          <w:rFonts w:ascii="Calibri" w:hAnsi="Calibri" w:cs="Calibri"/>
          <w:b/>
          <w:bCs/>
          <w:iCs/>
          <w:sz w:val="20"/>
          <w:szCs w:val="20"/>
        </w:rPr>
        <w:t>Banskobystrický samosprávny kraj</w:t>
      </w:r>
    </w:p>
    <w:p w14:paraId="682E9F18"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Sídlo: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Námestie SNP 23, 974 01 Banská Bystrica</w:t>
      </w:r>
    </w:p>
    <w:p w14:paraId="5F9A3B67" w14:textId="78640EFE" w:rsidR="00E5007A" w:rsidRDefault="00E5007A" w:rsidP="00E5007A">
      <w:pPr>
        <w:rPr>
          <w:rFonts w:ascii="Calibri" w:hAnsi="Calibri" w:cs="Calibri"/>
          <w:iCs/>
          <w:sz w:val="20"/>
          <w:szCs w:val="20"/>
        </w:rPr>
      </w:pPr>
      <w:r w:rsidRPr="0063584C">
        <w:rPr>
          <w:rFonts w:ascii="Calibri" w:hAnsi="Calibri" w:cs="Calibri"/>
          <w:iCs/>
          <w:sz w:val="20"/>
          <w:szCs w:val="20"/>
        </w:rPr>
        <w:t>IČO: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37</w:t>
      </w:r>
      <w:r w:rsidR="00382C9B">
        <w:rPr>
          <w:rFonts w:ascii="Calibri" w:hAnsi="Calibri" w:cs="Calibri"/>
          <w:iCs/>
          <w:sz w:val="20"/>
          <w:szCs w:val="20"/>
        </w:rPr>
        <w:t> </w:t>
      </w:r>
      <w:r w:rsidRPr="0063584C">
        <w:rPr>
          <w:rFonts w:ascii="Calibri" w:hAnsi="Calibri" w:cs="Calibri"/>
          <w:iCs/>
          <w:sz w:val="20"/>
          <w:szCs w:val="20"/>
        </w:rPr>
        <w:t>828</w:t>
      </w:r>
      <w:r w:rsidR="00967A2C">
        <w:rPr>
          <w:rFonts w:ascii="Calibri" w:hAnsi="Calibri" w:cs="Calibri"/>
          <w:iCs/>
          <w:sz w:val="20"/>
          <w:szCs w:val="20"/>
        </w:rPr>
        <w:t> </w:t>
      </w:r>
      <w:r w:rsidRPr="0063584C">
        <w:rPr>
          <w:rFonts w:ascii="Calibri" w:hAnsi="Calibri" w:cs="Calibri"/>
          <w:iCs/>
          <w:sz w:val="20"/>
          <w:szCs w:val="20"/>
        </w:rPr>
        <w:t>100</w:t>
      </w:r>
    </w:p>
    <w:p w14:paraId="3FAB3E1B" w14:textId="77777777" w:rsidR="00967A2C" w:rsidRPr="002D5FBF" w:rsidRDefault="00967A2C" w:rsidP="00967A2C">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Komunikačné rozhranie:</w:t>
      </w:r>
      <w:r w:rsidRPr="000B0EA6">
        <w:rPr>
          <w:rFonts w:asciiTheme="minorHAnsi" w:hAnsiTheme="minorHAnsi" w:cstheme="minorHAnsi"/>
          <w:sz w:val="20"/>
          <w:szCs w:val="20"/>
        </w:rPr>
        <w:tab/>
      </w:r>
      <w:hyperlink r:id="rId12" w:history="1">
        <w:r w:rsidRPr="000B0EA6">
          <w:rPr>
            <w:rStyle w:val="Hypertextovprepojenie"/>
            <w:rFonts w:asciiTheme="minorHAnsi" w:eastAsia="Bookman Old Style" w:hAnsiTheme="minorHAnsi" w:cstheme="minorHAnsi"/>
            <w:sz w:val="20"/>
            <w:szCs w:val="20"/>
            <w:lang w:eastAsia="sk-SK"/>
          </w:rPr>
          <w:t>https://josephine.proebiz.com</w:t>
        </w:r>
      </w:hyperlink>
    </w:p>
    <w:p w14:paraId="01850CC6" w14:textId="3EA4B679" w:rsidR="00967A2C" w:rsidRPr="004B6C3E" w:rsidRDefault="00967A2C" w:rsidP="004B6C3E">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3" w:history="1">
        <w:r w:rsidRPr="000B0EA6">
          <w:rPr>
            <w:rStyle w:val="Hypertextovprepojenie"/>
            <w:rFonts w:asciiTheme="minorHAnsi" w:eastAsia="Bookman Old Style" w:hAnsiTheme="minorHAnsi" w:cstheme="minorHAnsi"/>
            <w:sz w:val="20"/>
            <w:szCs w:val="20"/>
            <w:lang w:eastAsia="sk-SK"/>
          </w:rPr>
          <w:t>https://www.uvo.gov.sk/vyhladavanie-profilov/detail/3406</w:t>
        </w:r>
      </w:hyperlink>
    </w:p>
    <w:p w14:paraId="3AE5B689" w14:textId="52CF0EC4" w:rsidR="00E5007A" w:rsidRPr="0063584C" w:rsidRDefault="00E5007A" w:rsidP="00E5007A">
      <w:pPr>
        <w:rPr>
          <w:rFonts w:ascii="Calibri" w:hAnsi="Calibri" w:cs="Calibri"/>
          <w:iCs/>
          <w:sz w:val="20"/>
          <w:szCs w:val="20"/>
        </w:rPr>
      </w:pPr>
      <w:r w:rsidRPr="0063584C">
        <w:rPr>
          <w:rFonts w:ascii="Calibri" w:hAnsi="Calibri" w:cs="Calibri"/>
          <w:iCs/>
          <w:sz w:val="20"/>
          <w:szCs w:val="20"/>
        </w:rPr>
        <w:t>Kontaktná osoba:</w:t>
      </w:r>
      <w:r w:rsidRPr="0063584C">
        <w:rPr>
          <w:rFonts w:ascii="Calibri" w:hAnsi="Calibri" w:cs="Calibri"/>
          <w:iCs/>
          <w:sz w:val="20"/>
          <w:szCs w:val="20"/>
        </w:rPr>
        <w:tab/>
      </w:r>
      <w:r w:rsidR="00332BE6">
        <w:rPr>
          <w:rFonts w:ascii="Calibri" w:hAnsi="Calibri" w:cs="Calibri"/>
          <w:iCs/>
          <w:sz w:val="20"/>
          <w:szCs w:val="20"/>
        </w:rPr>
        <w:t>Mgr. Anna Píšová</w:t>
      </w:r>
      <w:r w:rsidR="004B6C3E">
        <w:rPr>
          <w:rFonts w:ascii="Calibri" w:hAnsi="Calibri" w:cs="Calibri"/>
          <w:iCs/>
          <w:sz w:val="20"/>
          <w:szCs w:val="20"/>
        </w:rPr>
        <w:t>, odborná referentka pre verejné obstarávanie</w:t>
      </w:r>
    </w:p>
    <w:p w14:paraId="199870A0" w14:textId="77777777" w:rsidR="00E5007A" w:rsidRPr="00E91DC2" w:rsidRDefault="00E5007A" w:rsidP="00E5007A">
      <w:pPr>
        <w:rPr>
          <w:rFonts w:ascii="Calibri" w:hAnsi="Calibri" w:cs="Calibri"/>
          <w:iCs/>
          <w:sz w:val="20"/>
          <w:szCs w:val="20"/>
        </w:rPr>
      </w:pPr>
      <w:r w:rsidRPr="00E91DC2">
        <w:rPr>
          <w:rFonts w:ascii="Calibri" w:hAnsi="Calibri" w:cs="Calibri"/>
          <w:iCs/>
          <w:sz w:val="20"/>
          <w:szCs w:val="20"/>
        </w:rPr>
        <w:t>Komunikačné rozhranie:</w:t>
      </w:r>
      <w:r w:rsidRPr="00E91DC2">
        <w:rPr>
          <w:rFonts w:ascii="Calibri" w:hAnsi="Calibri" w:cs="Calibri"/>
          <w:iCs/>
          <w:sz w:val="20"/>
          <w:szCs w:val="20"/>
        </w:rPr>
        <w:tab/>
      </w:r>
      <w:r w:rsidRPr="00E91DC2">
        <w:rPr>
          <w:rStyle w:val="Hypertextovprepojenie"/>
          <w:rFonts w:ascii="Calibri" w:hAnsi="Calibri" w:cs="Calibri"/>
          <w:iCs/>
          <w:sz w:val="20"/>
          <w:szCs w:val="20"/>
        </w:rPr>
        <w:t>https://josephine.proebiz.com/</w:t>
      </w:r>
      <w:r>
        <w:rPr>
          <w:rStyle w:val="Hypertextovprepojenie"/>
          <w:rFonts w:ascii="Calibri" w:hAnsi="Calibri" w:cs="Calibri"/>
          <w:iCs/>
          <w:sz w:val="20"/>
          <w:szCs w:val="20"/>
        </w:rPr>
        <w:t>sk</w:t>
      </w:r>
    </w:p>
    <w:p w14:paraId="08256F36" w14:textId="77777777" w:rsidR="00E5007A" w:rsidRPr="0063584C" w:rsidRDefault="00E5007A" w:rsidP="00E5007A">
      <w:pPr>
        <w:rPr>
          <w:rFonts w:ascii="Calibri" w:hAnsi="Calibri" w:cs="Calibri"/>
          <w:sz w:val="20"/>
          <w:szCs w:val="20"/>
        </w:rPr>
      </w:pPr>
    </w:p>
    <w:p w14:paraId="1F28303A" w14:textId="3B5AEA75" w:rsidR="00E5007A" w:rsidRPr="004B6C3E" w:rsidRDefault="00E5007A" w:rsidP="002F4C0B">
      <w:pPr>
        <w:pStyle w:val="tl1"/>
        <w:numPr>
          <w:ilvl w:val="0"/>
          <w:numId w:val="8"/>
        </w:numPr>
        <w:tabs>
          <w:tab w:val="left" w:pos="426"/>
        </w:tabs>
        <w:ind w:left="567" w:hanging="567"/>
        <w:jc w:val="left"/>
        <w:rPr>
          <w:rFonts w:ascii="Calibri" w:hAnsi="Calibri" w:cs="Calibri"/>
          <w:sz w:val="20"/>
          <w:szCs w:val="20"/>
        </w:rPr>
      </w:pPr>
      <w:r w:rsidRPr="0063584C">
        <w:rPr>
          <w:rFonts w:ascii="Calibri" w:hAnsi="Calibri" w:cs="Calibri"/>
          <w:b/>
          <w:bCs/>
          <w:sz w:val="20"/>
          <w:szCs w:val="20"/>
        </w:rPr>
        <w:t>PREDMET ZÁKAZKY</w:t>
      </w:r>
    </w:p>
    <w:p w14:paraId="5B90459A" w14:textId="11D5DA42" w:rsidR="004226CC" w:rsidRPr="004226CC" w:rsidRDefault="004226CC" w:rsidP="002F4C0B">
      <w:pPr>
        <w:pStyle w:val="Odsekzoznamu"/>
        <w:numPr>
          <w:ilvl w:val="1"/>
          <w:numId w:val="17"/>
        </w:numPr>
        <w:jc w:val="both"/>
        <w:rPr>
          <w:rFonts w:asciiTheme="minorHAnsi" w:hAnsiTheme="minorHAnsi" w:cstheme="minorHAnsi"/>
          <w:sz w:val="20"/>
          <w:szCs w:val="20"/>
        </w:rPr>
      </w:pPr>
      <w:r w:rsidRPr="004226CC">
        <w:rPr>
          <w:rFonts w:asciiTheme="minorHAnsi" w:hAnsiTheme="minorHAnsi" w:cstheme="minorHAnsi"/>
          <w:sz w:val="20"/>
          <w:szCs w:val="20"/>
        </w:rPr>
        <w:t>Predmetom zákazky je rekonštrukcia interiérových priestorov výchovno-vzdelávacích blokov SPŠ Jozefa Murgaša v Banskej Bystrici. Jedná sa o kompletnú rekonštrukciu povrchov podláh, stien a stropov, rekonštrukciu silnoprúdových, slaboprúdových rozvodov, vrátane rekonštrukcie umelého osvetlenia, ako aj rekonštrukcie stúpacích rozvodov vody a kanalizácie.</w:t>
      </w:r>
    </w:p>
    <w:p w14:paraId="292515D6" w14:textId="77777777" w:rsidR="0017091F" w:rsidRPr="004226CC" w:rsidRDefault="0017091F" w:rsidP="009A57BC">
      <w:pPr>
        <w:pStyle w:val="Odsekzoznamu"/>
        <w:tabs>
          <w:tab w:val="left" w:pos="426"/>
        </w:tabs>
        <w:ind w:left="0"/>
        <w:jc w:val="both"/>
        <w:rPr>
          <w:rFonts w:asciiTheme="minorHAnsi" w:hAnsiTheme="minorHAnsi" w:cstheme="minorHAnsi"/>
          <w:sz w:val="20"/>
          <w:szCs w:val="20"/>
        </w:rPr>
      </w:pPr>
    </w:p>
    <w:p w14:paraId="2486EAA9" w14:textId="6FEE6EFF" w:rsidR="00A86752" w:rsidRPr="00A86752" w:rsidRDefault="00A86752" w:rsidP="009A57BC">
      <w:pPr>
        <w:jc w:val="both"/>
        <w:rPr>
          <w:rFonts w:asciiTheme="minorHAnsi" w:hAnsiTheme="minorHAnsi"/>
          <w:sz w:val="20"/>
          <w:szCs w:val="20"/>
        </w:rPr>
      </w:pPr>
      <w:r w:rsidRPr="00A86752">
        <w:rPr>
          <w:rFonts w:asciiTheme="minorHAnsi" w:hAnsiTheme="minorHAnsi"/>
          <w:sz w:val="20"/>
          <w:szCs w:val="20"/>
        </w:rPr>
        <w:t xml:space="preserve">Podrobný opis predmetu zákazky je uvedený v časti </w:t>
      </w:r>
      <w:r w:rsidRPr="00A86752">
        <w:rPr>
          <w:rFonts w:asciiTheme="minorHAnsi" w:hAnsiTheme="minorHAnsi"/>
          <w:b/>
          <w:sz w:val="20"/>
          <w:szCs w:val="20"/>
        </w:rPr>
        <w:t>B. Opis predmetu zákazky</w:t>
      </w:r>
      <w:r w:rsidRPr="00A86752">
        <w:rPr>
          <w:rFonts w:asciiTheme="minorHAnsi" w:hAnsiTheme="minorHAnsi"/>
          <w:sz w:val="20"/>
          <w:szCs w:val="20"/>
        </w:rPr>
        <w:t xml:space="preserve"> týchto súťažných podkladov (ďalej aj „</w:t>
      </w:r>
      <w:r w:rsidRPr="00A86752">
        <w:rPr>
          <w:rFonts w:asciiTheme="minorHAnsi" w:hAnsiTheme="minorHAnsi"/>
          <w:b/>
          <w:sz w:val="20"/>
          <w:szCs w:val="20"/>
        </w:rPr>
        <w:t>SP</w:t>
      </w:r>
      <w:r w:rsidRPr="00A86752">
        <w:rPr>
          <w:rFonts w:asciiTheme="minorHAnsi" w:hAnsiTheme="minorHAnsi"/>
          <w:sz w:val="20"/>
          <w:szCs w:val="20"/>
        </w:rPr>
        <w:t xml:space="preserve">“) a v prílohách týchto SP. </w:t>
      </w:r>
    </w:p>
    <w:p w14:paraId="618D2C3C" w14:textId="77777777" w:rsidR="00093DF6" w:rsidRPr="007C4E62" w:rsidRDefault="00093DF6" w:rsidP="009A57BC">
      <w:pPr>
        <w:pStyle w:val="Odsekzoznamu"/>
        <w:tabs>
          <w:tab w:val="left" w:pos="567"/>
        </w:tabs>
        <w:ind w:left="0"/>
        <w:jc w:val="both"/>
        <w:rPr>
          <w:rFonts w:asciiTheme="minorHAnsi" w:hAnsiTheme="minorHAnsi" w:cstheme="minorHAnsi"/>
          <w:sz w:val="22"/>
          <w:szCs w:val="22"/>
        </w:rPr>
      </w:pPr>
    </w:p>
    <w:p w14:paraId="0E9CFB3D" w14:textId="73056881" w:rsidR="007C4E62" w:rsidRDefault="007C4E62" w:rsidP="002F4C0B">
      <w:pPr>
        <w:pStyle w:val="Odsekzoznamu"/>
        <w:numPr>
          <w:ilvl w:val="1"/>
          <w:numId w:val="17"/>
        </w:numPr>
        <w:tabs>
          <w:tab w:val="left" w:pos="426"/>
        </w:tabs>
        <w:jc w:val="both"/>
        <w:rPr>
          <w:rFonts w:asciiTheme="minorHAnsi" w:hAnsiTheme="minorHAnsi"/>
          <w:sz w:val="20"/>
          <w:szCs w:val="20"/>
        </w:rPr>
      </w:pPr>
      <w:r w:rsidRPr="007C4E62">
        <w:rPr>
          <w:rFonts w:asciiTheme="minorHAnsi" w:hAnsiTheme="minorHAnsi" w:cstheme="minorHAnsi"/>
          <w:sz w:val="20"/>
          <w:szCs w:val="20"/>
        </w:rPr>
        <w:t xml:space="preserve">Predmet </w:t>
      </w:r>
      <w:r w:rsidR="00747DE5" w:rsidRPr="00747DE5">
        <w:rPr>
          <w:rFonts w:asciiTheme="minorHAnsi" w:hAnsiTheme="minorHAnsi" w:cstheme="minorHAnsi"/>
          <w:sz w:val="20"/>
          <w:szCs w:val="20"/>
        </w:rPr>
        <w:t>zákazky nie je rozdelený na časti, uchádzači predložia ponuku na celý predmet zákazky.</w:t>
      </w:r>
    </w:p>
    <w:p w14:paraId="073C1F98" w14:textId="77777777" w:rsidR="00E5007A" w:rsidRPr="0028416E" w:rsidRDefault="00E5007A" w:rsidP="00E5007A">
      <w:pPr>
        <w:rPr>
          <w:rFonts w:asciiTheme="minorHAnsi" w:hAnsiTheme="minorHAnsi"/>
          <w:sz w:val="20"/>
          <w:szCs w:val="20"/>
        </w:rPr>
      </w:pPr>
    </w:p>
    <w:p w14:paraId="7CD6CED6" w14:textId="0D09EF01" w:rsidR="00D42575" w:rsidRPr="00D42575" w:rsidRDefault="00E5007A" w:rsidP="002F4C0B">
      <w:pPr>
        <w:pStyle w:val="Odsekzoznamu"/>
        <w:numPr>
          <w:ilvl w:val="1"/>
          <w:numId w:val="17"/>
        </w:numPr>
        <w:ind w:left="426" w:hanging="426"/>
        <w:rPr>
          <w:rFonts w:asciiTheme="minorHAnsi" w:hAnsiTheme="minorHAnsi"/>
          <w:sz w:val="20"/>
          <w:szCs w:val="20"/>
        </w:rPr>
      </w:pPr>
      <w:r w:rsidRPr="00F91B1C">
        <w:rPr>
          <w:rFonts w:asciiTheme="minorHAnsi" w:hAnsiTheme="minorHAnsi"/>
          <w:sz w:val="20"/>
          <w:szCs w:val="20"/>
        </w:rPr>
        <w:t>Spoločný slovník obstarávania (CPV)</w:t>
      </w:r>
      <w:r w:rsidR="00794052">
        <w:rPr>
          <w:rFonts w:asciiTheme="minorHAnsi" w:hAnsiTheme="minorHAnsi"/>
          <w:sz w:val="20"/>
          <w:szCs w:val="20"/>
        </w:rPr>
        <w:t>.</w:t>
      </w:r>
    </w:p>
    <w:p w14:paraId="404BB034" w14:textId="7C39F9C6" w:rsidR="001844CC" w:rsidRPr="001844CC" w:rsidRDefault="001844CC" w:rsidP="001844CC">
      <w:pPr>
        <w:tabs>
          <w:tab w:val="left" w:pos="426"/>
        </w:tabs>
        <w:jc w:val="both"/>
        <w:rPr>
          <w:rFonts w:asciiTheme="minorHAnsi" w:hAnsiTheme="minorHAnsi"/>
          <w:sz w:val="20"/>
          <w:szCs w:val="20"/>
        </w:rPr>
      </w:pPr>
      <w:r>
        <w:rPr>
          <w:rFonts w:asciiTheme="minorHAnsi" w:hAnsiTheme="minorHAnsi"/>
          <w:sz w:val="20"/>
          <w:szCs w:val="20"/>
        </w:rPr>
        <w:tab/>
      </w:r>
      <w:r w:rsidRPr="001844CC">
        <w:rPr>
          <w:rFonts w:asciiTheme="minorHAnsi" w:hAnsiTheme="minorHAnsi"/>
          <w:sz w:val="20"/>
          <w:szCs w:val="20"/>
        </w:rPr>
        <w:t>Hlavný predmet, hlavný slovník:</w:t>
      </w:r>
      <w:r w:rsidRPr="001844CC">
        <w:rPr>
          <w:rFonts w:asciiTheme="minorHAnsi" w:hAnsiTheme="minorHAnsi"/>
          <w:sz w:val="20"/>
          <w:szCs w:val="20"/>
        </w:rPr>
        <w:tab/>
        <w:t>45214200-2 Stavebné práce na stavbe budov škôl</w:t>
      </w:r>
    </w:p>
    <w:p w14:paraId="32B391CF" w14:textId="1FBBA1C6" w:rsidR="001844CC" w:rsidRPr="001844CC" w:rsidRDefault="001844CC" w:rsidP="001844CC">
      <w:pPr>
        <w:tabs>
          <w:tab w:val="left" w:pos="426"/>
        </w:tabs>
        <w:jc w:val="both"/>
        <w:rPr>
          <w:rFonts w:asciiTheme="minorHAnsi" w:hAnsiTheme="minorHAnsi"/>
          <w:sz w:val="20"/>
          <w:szCs w:val="20"/>
        </w:rPr>
      </w:pPr>
      <w:r>
        <w:rPr>
          <w:rFonts w:asciiTheme="minorHAnsi" w:hAnsiTheme="minorHAnsi"/>
          <w:sz w:val="20"/>
          <w:szCs w:val="20"/>
        </w:rPr>
        <w:tab/>
      </w:r>
      <w:r w:rsidRPr="001844CC">
        <w:rPr>
          <w:rFonts w:asciiTheme="minorHAnsi" w:hAnsiTheme="minorHAnsi"/>
          <w:sz w:val="20"/>
          <w:szCs w:val="20"/>
        </w:rPr>
        <w:t>Doplňujúci CPV kód:</w:t>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t>45220000-5 Inžinierske práce a stavebné práce</w:t>
      </w:r>
    </w:p>
    <w:p w14:paraId="2DED80A7" w14:textId="77777777" w:rsidR="001844CC" w:rsidRPr="001844CC" w:rsidRDefault="001844CC" w:rsidP="001844CC">
      <w:pPr>
        <w:pStyle w:val="Odsekzoznamu"/>
        <w:tabs>
          <w:tab w:val="left" w:pos="426"/>
        </w:tabs>
        <w:jc w:val="both"/>
        <w:rPr>
          <w:rFonts w:asciiTheme="minorHAnsi" w:hAnsiTheme="minorHAnsi"/>
          <w:sz w:val="20"/>
          <w:szCs w:val="20"/>
        </w:rPr>
      </w:pP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t>45310000-3 Elektroinštalačné práce</w:t>
      </w:r>
    </w:p>
    <w:p w14:paraId="2AA70982" w14:textId="573020C2" w:rsidR="007C56E5" w:rsidRPr="00CD0AC3" w:rsidRDefault="001844CC" w:rsidP="001844CC">
      <w:pPr>
        <w:pStyle w:val="Odsekzoznamu"/>
        <w:tabs>
          <w:tab w:val="left" w:pos="426"/>
        </w:tabs>
        <w:ind w:left="0"/>
        <w:jc w:val="both"/>
        <w:rPr>
          <w:rFonts w:asciiTheme="minorHAnsi" w:hAnsiTheme="minorHAnsi"/>
          <w:sz w:val="20"/>
          <w:szCs w:val="20"/>
        </w:rPr>
      </w:pP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Pr>
          <w:rFonts w:asciiTheme="minorHAnsi" w:hAnsiTheme="minorHAnsi"/>
          <w:sz w:val="20"/>
          <w:szCs w:val="20"/>
        </w:rPr>
        <w:tab/>
      </w:r>
      <w:r w:rsidRPr="001844CC">
        <w:rPr>
          <w:rFonts w:asciiTheme="minorHAnsi" w:hAnsiTheme="minorHAnsi"/>
          <w:sz w:val="20"/>
          <w:szCs w:val="20"/>
        </w:rPr>
        <w:t>45400000-1 Kompletizačné (dokončovacie) práce</w:t>
      </w:r>
    </w:p>
    <w:p w14:paraId="6BD4119A" w14:textId="7B26F6E7" w:rsidR="00376F1F" w:rsidRPr="00F72ED2" w:rsidRDefault="00A92BA1" w:rsidP="002F4C0B">
      <w:pPr>
        <w:pStyle w:val="Odsekzoznamu"/>
        <w:numPr>
          <w:ilvl w:val="1"/>
          <w:numId w:val="17"/>
        </w:numPr>
        <w:ind w:left="426" w:hanging="426"/>
        <w:rPr>
          <w:rFonts w:asciiTheme="minorHAnsi" w:hAnsiTheme="minorHAnsi" w:cstheme="minorHAnsi"/>
          <w:sz w:val="20"/>
          <w:szCs w:val="20"/>
        </w:rPr>
      </w:pPr>
      <w:r w:rsidRPr="00F72ED2">
        <w:rPr>
          <w:rFonts w:asciiTheme="minorHAnsi" w:hAnsiTheme="minorHAnsi"/>
          <w:sz w:val="20"/>
          <w:szCs w:val="20"/>
        </w:rPr>
        <w:t>Predpokladaná hodnota zákazky</w:t>
      </w:r>
      <w:r w:rsidR="00E9665C" w:rsidRPr="00F72ED2">
        <w:rPr>
          <w:rFonts w:asciiTheme="minorHAnsi" w:hAnsiTheme="minorHAnsi"/>
          <w:sz w:val="20"/>
          <w:szCs w:val="20"/>
        </w:rPr>
        <w:t>:</w:t>
      </w:r>
    </w:p>
    <w:p w14:paraId="079A7454" w14:textId="28DF4F98" w:rsidR="00E9665C" w:rsidRPr="00A92BA1" w:rsidRDefault="00E9665C" w:rsidP="00F95756">
      <w:pPr>
        <w:pStyle w:val="Odsekzoznamu"/>
        <w:ind w:left="426"/>
        <w:rPr>
          <w:rFonts w:asciiTheme="minorHAnsi" w:hAnsiTheme="minorHAnsi"/>
          <w:sz w:val="20"/>
          <w:szCs w:val="20"/>
        </w:rPr>
      </w:pPr>
      <w:r>
        <w:rPr>
          <w:rFonts w:asciiTheme="minorHAnsi" w:hAnsiTheme="minorHAnsi"/>
          <w:sz w:val="20"/>
          <w:szCs w:val="20"/>
        </w:rPr>
        <w:t>Celková p</w:t>
      </w:r>
      <w:r w:rsidRPr="00C860A7">
        <w:rPr>
          <w:rFonts w:asciiTheme="minorHAnsi" w:hAnsiTheme="minorHAnsi"/>
          <w:sz w:val="20"/>
          <w:szCs w:val="20"/>
        </w:rPr>
        <w:t xml:space="preserve">redpokladaná hodnota </w:t>
      </w:r>
      <w:r w:rsidRPr="006C43C2">
        <w:rPr>
          <w:rFonts w:asciiTheme="minorHAnsi" w:hAnsiTheme="minorHAnsi" w:cstheme="minorHAnsi"/>
          <w:sz w:val="20"/>
          <w:szCs w:val="20"/>
        </w:rPr>
        <w:t xml:space="preserve">zákazky </w:t>
      </w:r>
      <w:r w:rsidR="00A86752" w:rsidRPr="006C43C2">
        <w:rPr>
          <w:rFonts w:asciiTheme="minorHAnsi" w:hAnsiTheme="minorHAnsi" w:cstheme="minorHAnsi"/>
          <w:sz w:val="20"/>
          <w:szCs w:val="20"/>
        </w:rPr>
        <w:t>je</w:t>
      </w:r>
      <w:r w:rsidR="00747DE5" w:rsidRPr="006C43C2">
        <w:rPr>
          <w:rFonts w:asciiTheme="minorHAnsi" w:hAnsiTheme="minorHAnsi" w:cstheme="minorHAnsi"/>
          <w:sz w:val="20"/>
          <w:szCs w:val="20"/>
        </w:rPr>
        <w:t xml:space="preserve"> </w:t>
      </w:r>
      <w:r w:rsidR="006C43C2" w:rsidRPr="006C43C2">
        <w:rPr>
          <w:rFonts w:asciiTheme="minorHAnsi" w:hAnsiTheme="minorHAnsi" w:cstheme="minorHAnsi"/>
          <w:b/>
          <w:bCs/>
          <w:sz w:val="20"/>
          <w:szCs w:val="20"/>
        </w:rPr>
        <w:t xml:space="preserve">493 278,08 </w:t>
      </w:r>
      <w:r w:rsidRPr="006C43C2">
        <w:rPr>
          <w:rFonts w:asciiTheme="minorHAnsi" w:hAnsiTheme="minorHAnsi" w:cstheme="minorHAnsi"/>
          <w:b/>
          <w:bCs/>
          <w:sz w:val="20"/>
          <w:szCs w:val="20"/>
        </w:rPr>
        <w:t>EUR</w:t>
      </w:r>
      <w:r w:rsidRPr="00E76D5C">
        <w:rPr>
          <w:rFonts w:asciiTheme="minorHAnsi" w:hAnsiTheme="minorHAnsi"/>
          <w:b/>
          <w:bCs/>
          <w:sz w:val="20"/>
          <w:szCs w:val="20"/>
        </w:rPr>
        <w:t xml:space="preserve"> bez DPH.</w:t>
      </w:r>
    </w:p>
    <w:p w14:paraId="4983B8DC" w14:textId="3C95E27E" w:rsidR="00A92BA1" w:rsidRPr="00A92BA1" w:rsidRDefault="00E9665C" w:rsidP="00747DE5">
      <w:pPr>
        <w:pStyle w:val="Odsekzoznamu"/>
        <w:tabs>
          <w:tab w:val="left" w:pos="567"/>
        </w:tabs>
        <w:ind w:left="0"/>
        <w:rPr>
          <w:rFonts w:asciiTheme="minorHAnsi" w:hAnsiTheme="minorHAnsi"/>
          <w:sz w:val="20"/>
          <w:szCs w:val="20"/>
        </w:rPr>
      </w:pPr>
      <w:r>
        <w:rPr>
          <w:rFonts w:asciiTheme="minorHAnsi" w:hAnsiTheme="minorHAnsi"/>
          <w:sz w:val="20"/>
          <w:szCs w:val="20"/>
        </w:rPr>
        <w:tab/>
      </w:r>
    </w:p>
    <w:p w14:paraId="4443A925" w14:textId="05F8675E" w:rsidR="00E5007A" w:rsidRPr="00462EA5"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VARIANTNÉ RIEŠENIE</w:t>
      </w:r>
    </w:p>
    <w:p w14:paraId="72BCD152" w14:textId="703A76AF" w:rsidR="00E5007A" w:rsidRDefault="00E5007A" w:rsidP="002F4C0B">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9A7067" w:rsidRDefault="00E5007A" w:rsidP="00E5007A">
      <w:pPr>
        <w:pStyle w:val="tl1"/>
        <w:rPr>
          <w:rFonts w:ascii="Calibri" w:hAnsi="Calibri" w:cs="Calibri"/>
          <w:sz w:val="20"/>
          <w:szCs w:val="20"/>
        </w:rPr>
      </w:pPr>
    </w:p>
    <w:p w14:paraId="1EF96921" w14:textId="25DB089B" w:rsidR="00E5007A" w:rsidRPr="009A7067" w:rsidRDefault="00E5007A" w:rsidP="002F4C0B">
      <w:pPr>
        <w:pStyle w:val="tl1"/>
        <w:numPr>
          <w:ilvl w:val="0"/>
          <w:numId w:val="8"/>
        </w:numPr>
        <w:ind w:left="426" w:hanging="426"/>
        <w:jc w:val="left"/>
        <w:rPr>
          <w:rFonts w:ascii="Calibri" w:hAnsi="Calibri" w:cs="Calibri"/>
          <w:b/>
          <w:bCs/>
          <w:sz w:val="20"/>
          <w:szCs w:val="20"/>
        </w:rPr>
      </w:pPr>
      <w:r w:rsidRPr="009A7067">
        <w:rPr>
          <w:rFonts w:ascii="Calibri" w:hAnsi="Calibri" w:cs="Calibri"/>
          <w:b/>
          <w:bCs/>
          <w:sz w:val="20"/>
          <w:szCs w:val="20"/>
        </w:rPr>
        <w:t>MIESTO, TERMÍN DODANIA A SPÔSOB PLNENIA PREDMETU ZÁKAZKY</w:t>
      </w:r>
    </w:p>
    <w:p w14:paraId="6BD1D39A" w14:textId="20111561" w:rsidR="009A7067" w:rsidRPr="006C43C2" w:rsidRDefault="00E5007A" w:rsidP="002F4C0B">
      <w:pPr>
        <w:pStyle w:val="Odsekzoznamu"/>
        <w:numPr>
          <w:ilvl w:val="1"/>
          <w:numId w:val="16"/>
        </w:numPr>
        <w:tabs>
          <w:tab w:val="left" w:pos="426"/>
        </w:tabs>
        <w:jc w:val="both"/>
        <w:rPr>
          <w:rFonts w:ascii="Calibri" w:hAnsi="Calibri" w:cs="Calibri"/>
          <w:noProof/>
          <w:sz w:val="20"/>
          <w:szCs w:val="20"/>
        </w:rPr>
      </w:pPr>
      <w:bookmarkStart w:id="5" w:name="_Hlk92703290"/>
      <w:r w:rsidRPr="006C43C2">
        <w:rPr>
          <w:rFonts w:ascii="Calibri" w:hAnsi="Calibri" w:cs="Calibri"/>
          <w:sz w:val="20"/>
          <w:szCs w:val="20"/>
        </w:rPr>
        <w:t xml:space="preserve">Miestom </w:t>
      </w:r>
      <w:r w:rsidR="00F95756" w:rsidRPr="006C43C2">
        <w:rPr>
          <w:rFonts w:ascii="Calibri" w:hAnsi="Calibri" w:cs="Calibri"/>
          <w:sz w:val="20"/>
          <w:szCs w:val="20"/>
        </w:rPr>
        <w:t xml:space="preserve">vykonania Diela </w:t>
      </w:r>
      <w:r w:rsidR="00747DE5" w:rsidRPr="006C43C2">
        <w:rPr>
          <w:rFonts w:ascii="Calibri" w:hAnsi="Calibri" w:cs="Calibri"/>
          <w:sz w:val="20"/>
          <w:szCs w:val="20"/>
        </w:rPr>
        <w:t xml:space="preserve">je: </w:t>
      </w:r>
      <w:r w:rsidR="006C43C2" w:rsidRPr="006C43C2">
        <w:rPr>
          <w:rFonts w:ascii="Calibri" w:hAnsi="Calibri" w:cs="Calibri"/>
          <w:sz w:val="20"/>
          <w:szCs w:val="20"/>
        </w:rPr>
        <w:t xml:space="preserve">J. M. Hurbanova 6, obec Banská Bystrica, okres Banská Bystrica, č. súpisné 423 na pozemku </w:t>
      </w:r>
      <w:proofErr w:type="spellStart"/>
      <w:r w:rsidR="006C43C2" w:rsidRPr="006C43C2">
        <w:rPr>
          <w:rFonts w:ascii="Calibri" w:hAnsi="Calibri" w:cs="Calibri"/>
          <w:sz w:val="20"/>
          <w:szCs w:val="20"/>
        </w:rPr>
        <w:t>parc</w:t>
      </w:r>
      <w:proofErr w:type="spellEnd"/>
      <w:r w:rsidR="006C43C2" w:rsidRPr="006C43C2">
        <w:rPr>
          <w:rFonts w:ascii="Calibri" w:hAnsi="Calibri" w:cs="Calibri"/>
          <w:sz w:val="20"/>
          <w:szCs w:val="20"/>
        </w:rPr>
        <w:t>. č.: KN C 3336/6, KN C 3336/13 v k. ú. Banská Bystrica</w:t>
      </w:r>
    </w:p>
    <w:p w14:paraId="71E19E3C" w14:textId="77777777" w:rsidR="004226CC" w:rsidRDefault="004226CC" w:rsidP="004226CC">
      <w:pPr>
        <w:pStyle w:val="Odsekzoznamu"/>
        <w:tabs>
          <w:tab w:val="left" w:pos="426"/>
        </w:tabs>
        <w:ind w:left="0"/>
        <w:jc w:val="both"/>
        <w:rPr>
          <w:rFonts w:ascii="Calibri" w:hAnsi="Calibri" w:cs="Calibri"/>
          <w:noProof/>
          <w:sz w:val="20"/>
          <w:szCs w:val="20"/>
        </w:rPr>
      </w:pPr>
    </w:p>
    <w:p w14:paraId="6EA24455" w14:textId="42C09A06" w:rsidR="009A7067" w:rsidRPr="009A7067" w:rsidRDefault="009A7067" w:rsidP="002F4C0B">
      <w:pPr>
        <w:pStyle w:val="Odsekzoznamu"/>
        <w:numPr>
          <w:ilvl w:val="1"/>
          <w:numId w:val="16"/>
        </w:numPr>
        <w:tabs>
          <w:tab w:val="left" w:pos="426"/>
        </w:tabs>
        <w:jc w:val="both"/>
        <w:rPr>
          <w:rFonts w:ascii="Calibri" w:hAnsi="Calibri" w:cs="Calibri"/>
          <w:noProof/>
          <w:sz w:val="20"/>
          <w:szCs w:val="20"/>
        </w:rPr>
      </w:pPr>
      <w:r w:rsidRPr="009A7067">
        <w:rPr>
          <w:rFonts w:ascii="Calibri" w:hAnsi="Calibri" w:cs="Calibri"/>
          <w:noProof/>
          <w:sz w:val="20"/>
          <w:szCs w:val="20"/>
        </w:rPr>
        <w:t xml:space="preserve">Predmet zákazky bude dodaný v čase a spôsobom v zmysle obchodných podmienok uvedených v zmluvách (Príloha č. 1 týchto SP), t.j. najneskôr </w:t>
      </w:r>
      <w:r w:rsidR="006C43C2" w:rsidRPr="006C43C2">
        <w:rPr>
          <w:rFonts w:ascii="Calibri" w:hAnsi="Calibri" w:cs="Calibri"/>
          <w:noProof/>
          <w:sz w:val="20"/>
          <w:szCs w:val="20"/>
        </w:rPr>
        <w:t>do 120 dní odo dňa prevzatia staveniska zhotoviteľom</w:t>
      </w:r>
      <w:r w:rsidRPr="009A7067">
        <w:rPr>
          <w:rFonts w:ascii="Calibri" w:hAnsi="Calibri" w:cs="Calibri"/>
          <w:noProof/>
          <w:sz w:val="20"/>
          <w:szCs w:val="20"/>
        </w:rPr>
        <w:t xml:space="preserve">. </w:t>
      </w:r>
    </w:p>
    <w:p w14:paraId="68294370" w14:textId="77777777" w:rsidR="009A7067" w:rsidRPr="009A7067" w:rsidRDefault="009A7067" w:rsidP="009A7067">
      <w:pPr>
        <w:pStyle w:val="Odsekzoznamu"/>
        <w:rPr>
          <w:rFonts w:ascii="Calibri" w:hAnsi="Calibri" w:cs="Calibri"/>
          <w:noProof/>
          <w:sz w:val="20"/>
          <w:szCs w:val="20"/>
        </w:rPr>
      </w:pPr>
    </w:p>
    <w:p w14:paraId="2A2A2EED" w14:textId="77777777" w:rsidR="009A7067" w:rsidRPr="009A7067" w:rsidRDefault="009A7067" w:rsidP="002F4C0B">
      <w:pPr>
        <w:pStyle w:val="Odsekzoznamu"/>
        <w:numPr>
          <w:ilvl w:val="1"/>
          <w:numId w:val="16"/>
        </w:numPr>
        <w:tabs>
          <w:tab w:val="left" w:pos="426"/>
        </w:tabs>
        <w:jc w:val="both"/>
        <w:rPr>
          <w:rFonts w:ascii="Calibri" w:hAnsi="Calibri" w:cs="Calibri"/>
          <w:b/>
          <w:bCs/>
          <w:noProof/>
          <w:color w:val="FF0000"/>
          <w:sz w:val="20"/>
          <w:szCs w:val="20"/>
        </w:rPr>
      </w:pPr>
      <w:r w:rsidRPr="009A7067">
        <w:rPr>
          <w:rFonts w:ascii="Calibri" w:hAnsi="Calibri" w:cs="Calibri"/>
          <w:b/>
          <w:bCs/>
          <w:noProof/>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p>
    <w:p w14:paraId="4E2C7125" w14:textId="49B62005" w:rsidR="00174011" w:rsidRPr="00933C9B" w:rsidRDefault="00174011" w:rsidP="00174011">
      <w:pPr>
        <w:pStyle w:val="Default"/>
        <w:autoSpaceDE w:val="0"/>
        <w:autoSpaceDN w:val="0"/>
        <w:adjustRightInd w:val="0"/>
        <w:spacing w:line="240" w:lineRule="auto"/>
        <w:jc w:val="both"/>
        <w:rPr>
          <w:rFonts w:asciiTheme="minorHAnsi" w:hAnsiTheme="minorHAnsi" w:cstheme="minorHAnsi"/>
          <w:color w:val="auto"/>
          <w:sz w:val="22"/>
          <w:szCs w:val="22"/>
        </w:rPr>
      </w:pPr>
    </w:p>
    <w:bookmarkEnd w:id="5"/>
    <w:p w14:paraId="743C1CB9" w14:textId="4DD3689A" w:rsidR="00E5007A" w:rsidRPr="00377ADB"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ZDROJ FINANČNÝCH PROSTRIEDKOV</w:t>
      </w:r>
    </w:p>
    <w:p w14:paraId="3312DC69" w14:textId="4583AB84" w:rsidR="00E5007A" w:rsidRPr="00D2151C" w:rsidRDefault="00075781" w:rsidP="002F4C0B">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D2151C">
        <w:rPr>
          <w:rFonts w:asciiTheme="minorHAnsi" w:hAnsiTheme="minorHAnsi" w:cs="Calibri"/>
          <w:color w:val="auto"/>
          <w:sz w:val="20"/>
          <w:lang w:val="sk-SK" w:eastAsia="cs-CZ"/>
        </w:rPr>
        <w:t>Predmet zákazky bude spolufinancovaný z nenávratného finančného príspevku (ďalej aj „NFP“), ktorého podmienky čerpania sú upravené v </w:t>
      </w:r>
      <w:r w:rsidR="003A2466" w:rsidRPr="00D2151C">
        <w:rPr>
          <w:rFonts w:asciiTheme="minorHAnsi" w:hAnsiTheme="minorHAnsi" w:cs="Calibri"/>
          <w:color w:val="auto"/>
          <w:sz w:val="20"/>
          <w:lang w:val="sk-SK" w:eastAsia="cs-CZ"/>
        </w:rPr>
        <w:t xml:space="preserve">zmluve </w:t>
      </w:r>
      <w:r w:rsidRPr="00D2151C">
        <w:rPr>
          <w:rFonts w:asciiTheme="minorHAnsi" w:hAnsiTheme="minorHAnsi" w:cs="Calibri"/>
          <w:color w:val="auto"/>
          <w:sz w:val="20"/>
          <w:lang w:val="sk-SK" w:eastAsia="cs-CZ"/>
        </w:rPr>
        <w:t>o poskytnutí NFP v rámci Integrovaného regionálneho operačného programu a z prostriedkov získaných od zriaďovateľa verejného obstarávateľa, ktorým je Banskobystrický samosprávny kraj. Poskytovateľom NFP je Ministerstvo investícií, regionálneho rozvoja a informatizácie Slovenskej republiky.</w:t>
      </w:r>
    </w:p>
    <w:p w14:paraId="26AF431D" w14:textId="1412F54A" w:rsidR="00D66E15" w:rsidRPr="00D2151C" w:rsidRDefault="00D66E15" w:rsidP="00D66E15">
      <w:pPr>
        <w:jc w:val="both"/>
        <w:rPr>
          <w:rFonts w:asciiTheme="minorHAnsi" w:hAnsiTheme="minorHAnsi" w:cs="Calibri"/>
          <w:sz w:val="20"/>
          <w:szCs w:val="20"/>
        </w:rPr>
      </w:pPr>
      <w:r w:rsidRPr="00D2151C">
        <w:rPr>
          <w:rFonts w:asciiTheme="minorHAnsi" w:hAnsiTheme="minorHAnsi" w:cs="Calibri"/>
          <w:sz w:val="20"/>
          <w:szCs w:val="20"/>
        </w:rPr>
        <w:t xml:space="preserve">Aktuálne nie sú alokované žiadne finančné prostriedky na predmetnú zákazku. Zmluva o dielo nadobudne účinnosť </w:t>
      </w:r>
      <w:r w:rsidR="00134FEE" w:rsidRPr="00D2151C">
        <w:rPr>
          <w:rFonts w:asciiTheme="minorHAnsi" w:hAnsiTheme="minorHAnsi" w:cs="Calibri"/>
          <w:sz w:val="20"/>
          <w:szCs w:val="20"/>
        </w:rPr>
        <w:t xml:space="preserve">v zmysle znenia bodu 1 čl. XVI </w:t>
      </w:r>
      <w:r w:rsidR="003A2466" w:rsidRPr="00D2151C">
        <w:rPr>
          <w:rFonts w:asciiTheme="minorHAnsi" w:hAnsiTheme="minorHAnsi" w:cs="Calibri"/>
          <w:sz w:val="20"/>
          <w:szCs w:val="20"/>
        </w:rPr>
        <w:t xml:space="preserve">zmluvy </w:t>
      </w:r>
      <w:r w:rsidR="00134FEE" w:rsidRPr="00D2151C">
        <w:rPr>
          <w:rFonts w:asciiTheme="minorHAnsi" w:hAnsiTheme="minorHAnsi" w:cs="Calibri"/>
          <w:sz w:val="20"/>
          <w:szCs w:val="20"/>
        </w:rPr>
        <w:t>(prílohy č. 1 týchto SP</w:t>
      </w:r>
      <w:r w:rsidR="005F5F15" w:rsidRPr="00D2151C">
        <w:rPr>
          <w:rFonts w:asciiTheme="minorHAnsi" w:hAnsiTheme="minorHAnsi" w:cs="Calibri"/>
          <w:sz w:val="20"/>
          <w:szCs w:val="20"/>
        </w:rPr>
        <w:t>)</w:t>
      </w:r>
      <w:r w:rsidRPr="00D2151C">
        <w:rPr>
          <w:rFonts w:asciiTheme="minorHAnsi" w:hAnsiTheme="minorHAnsi" w:cs="Calibri"/>
          <w:sz w:val="20"/>
          <w:szCs w:val="20"/>
        </w:rPr>
        <w:t>.</w:t>
      </w:r>
      <w:r w:rsidR="000B3D93" w:rsidRPr="00D2151C">
        <w:rPr>
          <w:rFonts w:asciiTheme="minorHAnsi" w:hAnsiTheme="minorHAnsi" w:cs="Calibri"/>
          <w:sz w:val="20"/>
          <w:szCs w:val="20"/>
        </w:rPr>
        <w:t xml:space="preserve"> </w:t>
      </w:r>
      <w:r w:rsidR="000B3D93" w:rsidRPr="00D2151C">
        <w:rPr>
          <w:rFonts w:asciiTheme="minorHAnsi" w:hAnsiTheme="minorHAnsi"/>
          <w:sz w:val="20"/>
        </w:rPr>
        <w:t>Verejný obstarávateľ neposkytne na plnenie predmetu zmluvy preddavok.</w:t>
      </w:r>
    </w:p>
    <w:p w14:paraId="759E7BFD" w14:textId="77777777" w:rsidR="00E5007A" w:rsidRPr="00D2151C" w:rsidRDefault="00E5007A" w:rsidP="00E5007A">
      <w:pPr>
        <w:pStyle w:val="Default"/>
        <w:jc w:val="both"/>
        <w:rPr>
          <w:rFonts w:ascii="Calibri" w:hAnsi="Calibri" w:cs="Calibri"/>
          <w:b/>
          <w:bCs/>
          <w:sz w:val="20"/>
        </w:rPr>
      </w:pPr>
    </w:p>
    <w:p w14:paraId="5C077C90" w14:textId="0EA193B6" w:rsidR="00E5007A" w:rsidRPr="00D2151C" w:rsidRDefault="00E5007A" w:rsidP="002F4C0B">
      <w:pPr>
        <w:pStyle w:val="tl1"/>
        <w:numPr>
          <w:ilvl w:val="0"/>
          <w:numId w:val="8"/>
        </w:numPr>
        <w:ind w:left="426" w:hanging="426"/>
        <w:jc w:val="left"/>
        <w:rPr>
          <w:rFonts w:ascii="Calibri" w:hAnsi="Calibri" w:cs="Calibri"/>
          <w:b/>
          <w:bCs/>
          <w:sz w:val="20"/>
          <w:szCs w:val="20"/>
        </w:rPr>
      </w:pPr>
      <w:r w:rsidRPr="00D2151C">
        <w:rPr>
          <w:rFonts w:ascii="Calibri" w:hAnsi="Calibri" w:cs="Calibri"/>
          <w:b/>
          <w:bCs/>
          <w:sz w:val="20"/>
          <w:szCs w:val="20"/>
        </w:rPr>
        <w:t>DRUH ZÁKAZKY</w:t>
      </w:r>
    </w:p>
    <w:p w14:paraId="264290A2" w14:textId="4E4C180E" w:rsidR="00E5007A" w:rsidRPr="00D2151C" w:rsidRDefault="00E5007A" w:rsidP="002F4C0B">
      <w:pPr>
        <w:pStyle w:val="Odsekzoznamu"/>
        <w:numPr>
          <w:ilvl w:val="1"/>
          <w:numId w:val="8"/>
        </w:numPr>
        <w:autoSpaceDE w:val="0"/>
        <w:autoSpaceDN w:val="0"/>
        <w:adjustRightInd w:val="0"/>
        <w:ind w:left="426" w:hanging="426"/>
        <w:jc w:val="both"/>
        <w:rPr>
          <w:rFonts w:ascii="Calibri" w:hAnsi="Calibri" w:cs="Calibri"/>
          <w:sz w:val="20"/>
          <w:szCs w:val="20"/>
        </w:rPr>
      </w:pPr>
      <w:r w:rsidRPr="00D2151C">
        <w:rPr>
          <w:rFonts w:ascii="Calibri" w:hAnsi="Calibri" w:cs="Calibri"/>
          <w:sz w:val="20"/>
          <w:szCs w:val="20"/>
        </w:rPr>
        <w:t>Predmetom týchto SP je postup pri zadávaní zákazky na uskutočnenie stavebných prác podľa § 3 ods. 3 ZVO.</w:t>
      </w:r>
    </w:p>
    <w:p w14:paraId="5843ADEC" w14:textId="77777777" w:rsidR="00846279" w:rsidRPr="00D2151C" w:rsidRDefault="00846279" w:rsidP="00846279">
      <w:pPr>
        <w:pStyle w:val="Odsekzoznamu"/>
        <w:autoSpaceDE w:val="0"/>
        <w:autoSpaceDN w:val="0"/>
        <w:adjustRightInd w:val="0"/>
        <w:ind w:left="567"/>
        <w:jc w:val="both"/>
        <w:rPr>
          <w:rFonts w:ascii="Calibri" w:hAnsi="Calibri" w:cs="Calibri"/>
          <w:sz w:val="20"/>
          <w:szCs w:val="20"/>
        </w:rPr>
      </w:pPr>
    </w:p>
    <w:p w14:paraId="343222E1" w14:textId="78840B43" w:rsidR="0061578E" w:rsidRPr="00D2151C" w:rsidRDefault="0061578E" w:rsidP="002F4C0B">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Zákazka bude zadaná postupom podlimitnej zákazky bez využitia elektronického trhoviska podľa § 108 ods. 1 písm. b) ZVO, a to konkrétne spôsobom podľa § 112 ods. 6 druhá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D2151C" w:rsidRDefault="00846279" w:rsidP="00846279">
      <w:pPr>
        <w:pStyle w:val="Odsekzoznamu"/>
        <w:rPr>
          <w:rFonts w:ascii="Calibri" w:hAnsi="Calibri" w:cs="Calibri"/>
          <w:sz w:val="20"/>
          <w:szCs w:val="20"/>
        </w:rPr>
      </w:pPr>
    </w:p>
    <w:p w14:paraId="47B14B92" w14:textId="3401F401" w:rsidR="0061578E" w:rsidRPr="00846279" w:rsidRDefault="0061578E" w:rsidP="002F4C0B">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 xml:space="preserve">Podrobné vymedzenie záväzných zmluvných podmienok na uskutočnenie stavebných prác, ktoré </w:t>
      </w:r>
      <w:r w:rsidRPr="00D2151C">
        <w:rPr>
          <w:rFonts w:ascii="Calibri" w:hAnsi="Calibri" w:cs="Calibri"/>
          <w:sz w:val="20"/>
          <w:szCs w:val="20"/>
          <w:u w:val="single"/>
        </w:rPr>
        <w:t>musia byť obsiahnuté v uzatvorenej zmluve o dielo</w:t>
      </w:r>
      <w:r w:rsidRPr="00D2151C">
        <w:rPr>
          <w:rFonts w:ascii="Calibri" w:hAnsi="Calibri" w:cs="Calibri"/>
          <w:sz w:val="20"/>
          <w:szCs w:val="20"/>
        </w:rPr>
        <w:t>, obsahuje </w:t>
      </w:r>
      <w:r w:rsidRPr="00D2151C">
        <w:rPr>
          <w:rFonts w:ascii="Calibri" w:hAnsi="Calibri" w:cs="Calibri"/>
          <w:bCs/>
          <w:sz w:val="20"/>
          <w:szCs w:val="20"/>
        </w:rPr>
        <w:t xml:space="preserve">časť </w:t>
      </w:r>
      <w:r w:rsidRPr="00D2151C">
        <w:rPr>
          <w:rFonts w:ascii="Calibri" w:hAnsi="Calibri" w:cs="Calibri"/>
          <w:b/>
          <w:sz w:val="20"/>
          <w:szCs w:val="20"/>
        </w:rPr>
        <w:t>B. Opis predmetu zákazky</w:t>
      </w:r>
      <w:r w:rsidRPr="00D2151C">
        <w:rPr>
          <w:rFonts w:ascii="Calibri" w:hAnsi="Calibri" w:cs="Calibri"/>
          <w:sz w:val="20"/>
          <w:szCs w:val="20"/>
        </w:rPr>
        <w:t xml:space="preserve">, </w:t>
      </w:r>
      <w:r w:rsidRPr="00D2151C">
        <w:rPr>
          <w:rFonts w:ascii="Calibri" w:hAnsi="Calibri" w:cs="Calibri"/>
          <w:b/>
          <w:sz w:val="20"/>
          <w:szCs w:val="20"/>
        </w:rPr>
        <w:t>C. Obchodné podmienky</w:t>
      </w:r>
      <w:r w:rsidRPr="00D2151C">
        <w:rPr>
          <w:rFonts w:ascii="Calibri" w:hAnsi="Calibri" w:cs="Calibri"/>
          <w:sz w:val="20"/>
          <w:szCs w:val="20"/>
        </w:rPr>
        <w:t xml:space="preserve">, </w:t>
      </w:r>
      <w:r w:rsidRPr="00D2151C">
        <w:rPr>
          <w:rFonts w:ascii="Calibri" w:hAnsi="Calibri" w:cs="Calibri"/>
          <w:b/>
          <w:sz w:val="20"/>
          <w:szCs w:val="20"/>
        </w:rPr>
        <w:t>D. Spôsob určenia</w:t>
      </w:r>
      <w:r w:rsidRPr="00D2151C">
        <w:rPr>
          <w:rFonts w:ascii="Calibri" w:hAnsi="Calibri" w:cs="Calibri"/>
          <w:b/>
          <w:bCs/>
          <w:sz w:val="20"/>
          <w:szCs w:val="20"/>
        </w:rPr>
        <w:t xml:space="preserve"> ceny</w:t>
      </w:r>
      <w:r w:rsidRPr="00D2151C">
        <w:rPr>
          <w:rFonts w:ascii="Calibri" w:hAnsi="Calibri" w:cs="Calibri"/>
          <w:sz w:val="20"/>
          <w:szCs w:val="20"/>
        </w:rPr>
        <w:t xml:space="preserve"> a prílohy týchto SP. Verejný obstarávateľ bude od úspešného uchádzača požadovať záväzne dodržať minimálne zmluvné podmienky uvedené v časti C. O</w:t>
      </w:r>
      <w:r w:rsidRPr="00846279">
        <w:rPr>
          <w:rFonts w:ascii="Calibri" w:hAnsi="Calibri" w:cs="Calibri"/>
          <w:sz w:val="20"/>
          <w:szCs w:val="20"/>
        </w:rPr>
        <w:t>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34C7D3E" w:rsidR="00E5007A" w:rsidRPr="002A1AD0" w:rsidRDefault="00E5007A"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2F4C0B">
      <w:pPr>
        <w:pStyle w:val="tl1"/>
        <w:numPr>
          <w:ilvl w:val="1"/>
          <w:numId w:val="8"/>
        </w:numPr>
        <w:ind w:left="426" w:hanging="426"/>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4F896103" w:rsidR="00E5007A" w:rsidRPr="00C91F69" w:rsidRDefault="00E5007A"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39B684" w14:textId="46BB0780" w:rsidR="00F575B7" w:rsidRPr="00967372" w:rsidRDefault="00F575B7" w:rsidP="002F4C0B">
      <w:pPr>
        <w:pStyle w:val="tl1"/>
        <w:numPr>
          <w:ilvl w:val="1"/>
          <w:numId w:val="8"/>
        </w:numPr>
        <w:tabs>
          <w:tab w:val="left" w:pos="426"/>
        </w:tabs>
        <w:ind w:left="0" w:firstLine="0"/>
        <w:rPr>
          <w:rFonts w:ascii="Calibri" w:hAnsi="Calibri" w:cs="Calibri"/>
          <w:sz w:val="20"/>
          <w:szCs w:val="20"/>
        </w:rPr>
      </w:pPr>
      <w:r w:rsidRPr="00967372">
        <w:rPr>
          <w:rFonts w:ascii="Calibri" w:hAnsi="Calibri" w:cs="Calibri"/>
          <w:sz w:val="20"/>
          <w:szCs w:val="20"/>
        </w:rPr>
        <w:t>Poskytovanie vysvetlení, odovzdávanie podkladov a komunikácia (ďalej len „</w:t>
      </w:r>
      <w:r w:rsidRPr="00967372">
        <w:rPr>
          <w:rFonts w:ascii="Calibri" w:hAnsi="Calibri" w:cs="Calibri"/>
          <w:b/>
          <w:sz w:val="20"/>
          <w:szCs w:val="20"/>
        </w:rPr>
        <w:t>komunikácia</w:t>
      </w:r>
      <w:r w:rsidRPr="00967372">
        <w:rPr>
          <w:rFonts w:ascii="Calibri" w:hAnsi="Calibri" w:cs="Calibri"/>
          <w:sz w:val="20"/>
          <w:szCs w:val="20"/>
        </w:rPr>
        <w:t xml:space="preserve">“)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B1BBB00" w14:textId="77777777" w:rsidR="00F575B7" w:rsidRDefault="00F575B7" w:rsidP="00F575B7">
      <w:pPr>
        <w:pStyle w:val="tl1"/>
        <w:ind w:left="360"/>
        <w:rPr>
          <w:rFonts w:ascii="Calibri" w:hAnsi="Calibri" w:cs="Calibri"/>
          <w:sz w:val="20"/>
          <w:szCs w:val="20"/>
        </w:rPr>
      </w:pPr>
    </w:p>
    <w:p w14:paraId="41E1A8B2" w14:textId="1D2504AA" w:rsidR="00F575B7" w:rsidRDefault="00F575B7" w:rsidP="002F4C0B">
      <w:pPr>
        <w:pStyle w:val="tl1"/>
        <w:numPr>
          <w:ilvl w:val="1"/>
          <w:numId w:val="8"/>
        </w:numPr>
        <w:tabs>
          <w:tab w:val="left" w:pos="426"/>
        </w:tabs>
        <w:ind w:left="0" w:firstLine="0"/>
        <w:rPr>
          <w:rFonts w:ascii="Calibri" w:hAnsi="Calibri" w:cs="Calibri"/>
          <w:sz w:val="20"/>
          <w:szCs w:val="20"/>
        </w:rPr>
      </w:pPr>
      <w:r w:rsidRPr="003D7901">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3D7901">
        <w:rPr>
          <w:rFonts w:ascii="Calibri" w:hAnsi="Calibri" w:cs="Calibri"/>
          <w:b/>
          <w:sz w:val="20"/>
          <w:szCs w:val="20"/>
        </w:rPr>
        <w:t>počas celého procesu verejného obstarávania</w:t>
      </w:r>
      <w:r w:rsidRPr="003D7901">
        <w:rPr>
          <w:rFonts w:ascii="Calibri" w:hAnsi="Calibri" w:cs="Calibri"/>
          <w:sz w:val="20"/>
          <w:szCs w:val="20"/>
        </w:rPr>
        <w:t>.</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3784303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4"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0866F04" w14:textId="3632C088" w:rsidR="00E5007A" w:rsidRPr="00FF1DA0" w:rsidRDefault="00E5007A" w:rsidP="0027268F">
      <w:pPr>
        <w:pStyle w:val="tl1"/>
        <w:tabs>
          <w:tab w:val="left" w:pos="426"/>
        </w:tabs>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605DABD7" w14:textId="77777777" w:rsidR="00E5007A" w:rsidRPr="00C91F69" w:rsidRDefault="00E5007A" w:rsidP="002F4C0B">
      <w:pPr>
        <w:pStyle w:val="tl1"/>
        <w:numPr>
          <w:ilvl w:val="0"/>
          <w:numId w:val="11"/>
        </w:numPr>
        <w:ind w:hanging="294"/>
        <w:rPr>
          <w:rFonts w:ascii="Calibri" w:hAnsi="Calibri" w:cs="Calibri"/>
          <w:sz w:val="20"/>
          <w:szCs w:val="20"/>
        </w:rPr>
      </w:pPr>
      <w:r w:rsidRPr="00C91F69">
        <w:rPr>
          <w:rFonts w:ascii="Calibri" w:hAnsi="Calibri" w:cs="Calibri"/>
          <w:sz w:val="20"/>
          <w:szCs w:val="20"/>
        </w:rPr>
        <w:t>Microsoft Internet Explorer verzia 11.0 a vyššia,</w:t>
      </w:r>
    </w:p>
    <w:p w14:paraId="04964A93" w14:textId="77777777" w:rsidR="00E5007A" w:rsidRPr="00C91F69" w:rsidRDefault="00E5007A" w:rsidP="002F4C0B">
      <w:pPr>
        <w:pStyle w:val="tl1"/>
        <w:numPr>
          <w:ilvl w:val="0"/>
          <w:numId w:val="11"/>
        </w:numPr>
        <w:ind w:hanging="294"/>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2F4C0B">
      <w:pPr>
        <w:pStyle w:val="tl1"/>
        <w:numPr>
          <w:ilvl w:val="0"/>
          <w:numId w:val="11"/>
        </w:numPr>
        <w:ind w:hanging="294"/>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2F4C0B">
      <w:pPr>
        <w:pStyle w:val="tl1"/>
        <w:numPr>
          <w:ilvl w:val="0"/>
          <w:numId w:val="11"/>
        </w:numPr>
        <w:ind w:hanging="294"/>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4D3FD168"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w:t>
      </w:r>
      <w:r w:rsidR="001E75F4">
        <w:rPr>
          <w:rFonts w:ascii="Calibri" w:hAnsi="Calibri" w:cs="Calibri"/>
          <w:sz w:val="20"/>
          <w:szCs w:val="20"/>
        </w:rPr>
        <w:t xml:space="preserve">               </w:t>
      </w:r>
      <w:r w:rsidRPr="00846279">
        <w:rPr>
          <w:rFonts w:ascii="Calibri" w:hAnsi="Calibri" w:cs="Calibri"/>
          <w:sz w:val="20"/>
          <w:szCs w:val="20"/>
        </w:rPr>
        <w:t>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6808BB7A" w14:textId="08BD8818"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w:t>
      </w:r>
      <w:r w:rsidR="001E75F4">
        <w:rPr>
          <w:rFonts w:ascii="Calibri" w:hAnsi="Calibri" w:cs="Calibri"/>
          <w:sz w:val="20"/>
          <w:szCs w:val="20"/>
        </w:rPr>
        <w:t xml:space="preserve">             </w:t>
      </w:r>
      <w:r w:rsidRPr="00846279">
        <w:rPr>
          <w:rFonts w:ascii="Calibri" w:hAnsi="Calibri" w:cs="Calibri"/>
          <w:sz w:val="20"/>
          <w:szCs w:val="20"/>
        </w:rPr>
        <w:t>s funkcionalitou systému.</w:t>
      </w:r>
    </w:p>
    <w:p w14:paraId="7E5A5B3D" w14:textId="77777777" w:rsidR="00846279" w:rsidRDefault="00846279" w:rsidP="00846279">
      <w:pPr>
        <w:pStyle w:val="Odsekzoznamu"/>
        <w:rPr>
          <w:rFonts w:ascii="Calibri" w:hAnsi="Calibri" w:cs="Calibri"/>
          <w:sz w:val="20"/>
          <w:szCs w:val="20"/>
        </w:rPr>
      </w:pPr>
    </w:p>
    <w:p w14:paraId="3AFBFC32" w14:textId="20A38166"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lastRenderedPageBreak/>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70E05A3A" w:rsidR="00E5007A" w:rsidRPr="002A1AD0" w:rsidRDefault="00E5007A" w:rsidP="002F4C0B">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36F04A1E" w:rsidR="00E5007A" w:rsidRDefault="00E5007A" w:rsidP="002F4C0B">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2F4C0B">
      <w:pPr>
        <w:pStyle w:val="tl1"/>
        <w:numPr>
          <w:ilvl w:val="0"/>
          <w:numId w:val="5"/>
        </w:numPr>
        <w:ind w:left="709" w:hanging="283"/>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2F4C0B">
      <w:pPr>
        <w:pStyle w:val="tl1"/>
        <w:numPr>
          <w:ilvl w:val="0"/>
          <w:numId w:val="5"/>
        </w:numPr>
        <w:ind w:left="709" w:hanging="283"/>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2F4C0B">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3739CA44" w:rsidR="00E5007A" w:rsidRDefault="00E5007A"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2F4C0B">
      <w:pPr>
        <w:pStyle w:val="tl1"/>
        <w:numPr>
          <w:ilvl w:val="1"/>
          <w:numId w:val="8"/>
        </w:numPr>
        <w:ind w:left="426" w:hanging="426"/>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2F4C0B">
      <w:pPr>
        <w:pStyle w:val="tl1"/>
        <w:numPr>
          <w:ilvl w:val="1"/>
          <w:numId w:val="8"/>
        </w:numPr>
        <w:tabs>
          <w:tab w:val="left" w:pos="426"/>
        </w:tabs>
        <w:ind w:left="0" w:firstLine="0"/>
        <w:rPr>
          <w:rFonts w:ascii="Calibri" w:hAnsi="Calibri" w:cs="Calibri"/>
          <w:bCs/>
          <w:sz w:val="20"/>
          <w:szCs w:val="20"/>
        </w:rPr>
      </w:pPr>
      <w:r w:rsidRPr="002726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27268F">
        <w:rPr>
          <w:rFonts w:ascii="Calibri" w:hAnsi="Calibri" w:cs="Calibri"/>
          <w:bCs/>
          <w:sz w:val="20"/>
          <w:szCs w:val="20"/>
          <w:u w:val="single"/>
        </w:rPr>
        <w:t>Obhliadka sa nemôže uskutočniť skôr ako dva pracovné dni odo dňa odoslania oznámenia o konaní obhliadky</w:t>
      </w:r>
      <w:r w:rsidRPr="00AF6A9E">
        <w:rPr>
          <w:rFonts w:ascii="Calibri" w:hAnsi="Calibri" w:cs="Calibri"/>
          <w:bCs/>
          <w:sz w:val="20"/>
          <w:szCs w:val="20"/>
        </w:rPr>
        <w:t xml:space="preserve">.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C03126B" w14:textId="058F744D" w:rsidR="00E5007A" w:rsidRPr="00AF6A9E"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3FE83E20" w:rsidR="00E5007A" w:rsidRPr="00371273" w:rsidRDefault="00E5007A" w:rsidP="002F4C0B">
      <w:pPr>
        <w:pStyle w:val="tl1"/>
        <w:numPr>
          <w:ilvl w:val="0"/>
          <w:numId w:val="8"/>
        </w:numPr>
        <w:ind w:left="426" w:hanging="426"/>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2F4C0B">
      <w:pPr>
        <w:pStyle w:val="tl1"/>
        <w:numPr>
          <w:ilvl w:val="1"/>
          <w:numId w:val="8"/>
        </w:numPr>
        <w:tabs>
          <w:tab w:val="left" w:pos="426"/>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5"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4BB9F741" w:rsidR="00AF6A9E" w:rsidRPr="00A97D0C" w:rsidRDefault="00E5007A" w:rsidP="002F4C0B">
      <w:pPr>
        <w:pStyle w:val="tl1"/>
        <w:numPr>
          <w:ilvl w:val="1"/>
          <w:numId w:val="8"/>
        </w:numPr>
        <w:tabs>
          <w:tab w:val="left" w:pos="426"/>
        </w:tabs>
        <w:ind w:left="0" w:firstLine="0"/>
        <w:rPr>
          <w:rFonts w:ascii="Calibri" w:hAnsi="Calibri" w:cs="Calibri"/>
          <w:sz w:val="20"/>
          <w:szCs w:val="20"/>
        </w:rPr>
      </w:pPr>
      <w:r w:rsidRPr="00A97D0C">
        <w:rPr>
          <w:rFonts w:ascii="Calibri" w:hAnsi="Calibri" w:cs="Calibri"/>
          <w:sz w:val="20"/>
          <w:szCs w:val="20"/>
        </w:rPr>
        <w:lastRenderedPageBreak/>
        <w:t xml:space="preserve">Pri tvorbe ponuky uchádzačom, ktorá bude po ukončení procesu verejného obstarávania podľa § 64 zákona </w:t>
      </w:r>
      <w:r w:rsidR="001E75F4">
        <w:rPr>
          <w:rFonts w:ascii="Calibri" w:hAnsi="Calibri" w:cs="Calibri"/>
          <w:sz w:val="20"/>
          <w:szCs w:val="20"/>
        </w:rPr>
        <w:t xml:space="preserve">                    </w:t>
      </w:r>
      <w:r w:rsidRPr="00A97D0C">
        <w:rPr>
          <w:rFonts w:ascii="Calibri" w:hAnsi="Calibri" w:cs="Calibri"/>
          <w:sz w:val="20"/>
          <w:szCs w:val="20"/>
        </w:rPr>
        <w:t>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05FEB85" w:rsidR="00AF6A9E" w:rsidRPr="00AF6A9E"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9479FAB" w14:textId="40FFEEB6" w:rsidR="00E5007A" w:rsidRPr="0096253E" w:rsidRDefault="00E5007A" w:rsidP="002F4C0B">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 xml:space="preserve">Uchádzač </w:t>
      </w:r>
      <w:r w:rsidRPr="0027268F">
        <w:rPr>
          <w:rFonts w:ascii="Calibri" w:hAnsi="Calibri" w:cs="Cambria"/>
          <w:sz w:val="20"/>
          <w:szCs w:val="20"/>
          <w:u w:val="single"/>
        </w:rPr>
        <w:t>môže nahradiť doklady</w:t>
      </w:r>
      <w:r w:rsidRPr="00AF6A9E">
        <w:rPr>
          <w:rFonts w:ascii="Calibri" w:hAnsi="Calibri" w:cs="Cambria"/>
          <w:sz w:val="20"/>
          <w:szCs w:val="20"/>
        </w:rPr>
        <w:t>, prostredníctvom ktorých preukazuje splnenie podmienok účasti:</w:t>
      </w:r>
    </w:p>
    <w:p w14:paraId="387984EB" w14:textId="3575985B" w:rsidR="004F6B8B" w:rsidRPr="0027268F" w:rsidRDefault="00E5007A" w:rsidP="002F4C0B">
      <w:pPr>
        <w:pStyle w:val="tl1"/>
        <w:numPr>
          <w:ilvl w:val="0"/>
          <w:numId w:val="9"/>
        </w:numPr>
        <w:rPr>
          <w:rFonts w:ascii="Calibri" w:hAnsi="Calibri" w:cs="Cambria"/>
          <w:sz w:val="20"/>
          <w:szCs w:val="20"/>
        </w:rPr>
      </w:pPr>
      <w:r w:rsidRPr="00F36451">
        <w:rPr>
          <w:rFonts w:ascii="Calibri" w:hAnsi="Calibri" w:cs="Cambria"/>
          <w:b/>
          <w:bCs/>
          <w:sz w:val="20"/>
          <w:szCs w:val="20"/>
        </w:rPr>
        <w:t>v zmysle § 39 ZVO jednotným európskym dokumentom</w:t>
      </w:r>
      <w:r w:rsidRPr="00F36451">
        <w:rPr>
          <w:rFonts w:ascii="Calibri" w:hAnsi="Calibri" w:cs="Cambria"/>
          <w:sz w:val="20"/>
          <w:szCs w:val="20"/>
        </w:rPr>
        <w:t>,</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041790B7" w14:textId="3E6696F8" w:rsidR="00E5007A" w:rsidRPr="00A6795A" w:rsidRDefault="00E5007A" w:rsidP="002F4C0B">
      <w:pPr>
        <w:pStyle w:val="tl1"/>
        <w:numPr>
          <w:ilvl w:val="0"/>
          <w:numId w:val="9"/>
        </w:numPr>
        <w:rPr>
          <w:rFonts w:ascii="Calibri" w:hAnsi="Calibri" w:cs="Cambria"/>
          <w:sz w:val="20"/>
          <w:szCs w:val="20"/>
        </w:rPr>
      </w:pPr>
      <w:r w:rsidRPr="00F36451">
        <w:rPr>
          <w:rFonts w:ascii="Calibri" w:hAnsi="Calibri" w:cs="Cambria"/>
          <w:b/>
          <w:bCs/>
          <w:sz w:val="20"/>
          <w:szCs w:val="20"/>
        </w:rPr>
        <w:t>v zmysle § 114 ods. 1 ZVO</w:t>
      </w:r>
      <w:r w:rsidRPr="00F36451">
        <w:rPr>
          <w:rFonts w:ascii="Calibri" w:hAnsi="Calibri"/>
          <w:b/>
          <w:bCs/>
          <w:sz w:val="20"/>
          <w:szCs w:val="20"/>
        </w:rPr>
        <w:t xml:space="preserve"> čestným vyhlásením</w:t>
      </w:r>
      <w:r w:rsidRPr="00F36451">
        <w:rPr>
          <w:rFonts w:ascii="Calibri" w:hAnsi="Calibri"/>
          <w:sz w:val="20"/>
          <w:szCs w:val="20"/>
        </w:rPr>
        <w:t>,</w:t>
      </w:r>
      <w:r w:rsidRPr="00A6795A">
        <w:rPr>
          <w:rFonts w:ascii="Calibri" w:hAnsi="Calibri"/>
          <w:sz w:val="20"/>
          <w:szCs w:val="20"/>
        </w:rPr>
        <w:t xml:space="preserve">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00B177E4">
        <w:rPr>
          <w:rFonts w:ascii="Calibri" w:hAnsi="Calibri" w:cs="Calibri"/>
          <w:sz w:val="20"/>
        </w:rPr>
        <w:t>viď</w:t>
      </w:r>
      <w:r w:rsidR="00B177E4" w:rsidRPr="004D21AC">
        <w:rPr>
          <w:rFonts w:ascii="Calibri" w:hAnsi="Calibri" w:cs="Calibri"/>
          <w:sz w:val="20"/>
        </w:rPr>
        <w:t xml:space="preserve"> </w:t>
      </w:r>
      <w:r w:rsidR="00B177E4">
        <w:rPr>
          <w:rFonts w:ascii="Calibri" w:hAnsi="Calibri" w:cs="Calibri"/>
          <w:sz w:val="20"/>
        </w:rPr>
        <w:t>časť</w:t>
      </w:r>
      <w:r w:rsidR="00B177E4" w:rsidRPr="004D21AC">
        <w:rPr>
          <w:rFonts w:ascii="Calibri" w:hAnsi="Calibri" w:cs="Calibri"/>
          <w:sz w:val="20"/>
        </w:rPr>
        <w:t xml:space="preserve"> H</w:t>
      </w:r>
      <w:r w:rsidR="00B177E4">
        <w:rPr>
          <w:rFonts w:ascii="Calibri" w:hAnsi="Calibri" w:cs="Calibri"/>
          <w:sz w:val="20"/>
        </w:rPr>
        <w:t xml:space="preserve">. </w:t>
      </w:r>
      <w:r w:rsidR="00B177E4" w:rsidRPr="00F60999">
        <w:rPr>
          <w:rFonts w:ascii="Calibri" w:hAnsi="Calibri" w:cs="Calibri"/>
          <w:sz w:val="20"/>
          <w:szCs w:val="20"/>
        </w:rPr>
        <w:t>ČESTNÉ VYHLÁSENIE K PREUKÁZANIU PODMIENOK ÚČASTI</w:t>
      </w:r>
      <w:r w:rsidR="00B177E4">
        <w:rPr>
          <w:b/>
          <w:bCs/>
          <w:sz w:val="23"/>
          <w:szCs w:val="23"/>
        </w:rPr>
        <w:t xml:space="preserve"> </w:t>
      </w:r>
      <w:r w:rsidR="00B177E4" w:rsidRPr="004D21AC">
        <w:rPr>
          <w:rFonts w:ascii="Calibri" w:hAnsi="Calibri" w:cs="Calibri"/>
          <w:sz w:val="20"/>
        </w:rPr>
        <w:t>týchto 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2F4C0B">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2F4C0B">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2F4C0B">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27268F">
      <w:pPr>
        <w:pStyle w:val="tl1"/>
        <w:rPr>
          <w:rFonts w:ascii="Calibri" w:hAnsi="Calibri" w:cs="Calibri"/>
          <w:sz w:val="20"/>
          <w:szCs w:val="20"/>
        </w:rPr>
      </w:pPr>
    </w:p>
    <w:p w14:paraId="371133F1" w14:textId="1BA6FD26" w:rsidR="00E5007A" w:rsidRPr="00846279" w:rsidRDefault="00E5007A" w:rsidP="002F4C0B">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2F4C0B">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2D6333EF" w:rsidR="00E5007A" w:rsidRPr="002A1AD0" w:rsidRDefault="00E5007A" w:rsidP="002F4C0B">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2F4C0B">
      <w:pPr>
        <w:pStyle w:val="tl1"/>
        <w:numPr>
          <w:ilvl w:val="1"/>
          <w:numId w:val="8"/>
        </w:numPr>
        <w:tabs>
          <w:tab w:val="left" w:pos="426"/>
        </w:tabs>
        <w:ind w:left="0" w:firstLine="0"/>
        <w:rPr>
          <w:rFonts w:ascii="Calibri" w:hAnsi="Calibri" w:cs="Calibri"/>
          <w:b/>
          <w:sz w:val="20"/>
          <w:szCs w:val="20"/>
        </w:rPr>
      </w:pPr>
      <w:r w:rsidRPr="002A1AD0">
        <w:rPr>
          <w:rFonts w:ascii="Calibri" w:hAnsi="Calibri" w:cs="Calibri"/>
          <w:sz w:val="20"/>
          <w:szCs w:val="20"/>
        </w:rPr>
        <w:t xml:space="preserve">Uchádzačom navrhovaná zmluvná cena za predmet zákazky bude vyjadrená v eurách (EUR) a </w:t>
      </w:r>
      <w:r w:rsidRPr="0027268F">
        <w:rPr>
          <w:rFonts w:ascii="Calibri" w:hAnsi="Calibri" w:cs="Calibri"/>
          <w:sz w:val="20"/>
          <w:szCs w:val="20"/>
          <w:u w:val="single"/>
        </w:rPr>
        <w:t>matematicky zaokrúhlená na dve desatinné miesta</w:t>
      </w:r>
      <w:r w:rsidRPr="002A1AD0">
        <w:rPr>
          <w:rFonts w:ascii="Calibri" w:hAnsi="Calibri" w:cs="Calibri"/>
          <w:sz w:val="20"/>
          <w:szCs w:val="20"/>
        </w:rPr>
        <w:t>.</w:t>
      </w:r>
    </w:p>
    <w:p w14:paraId="34239336" w14:textId="77777777" w:rsidR="00AF6A9E" w:rsidRPr="00AF6A9E" w:rsidRDefault="00AF6A9E" w:rsidP="00AF6A9E">
      <w:pPr>
        <w:pStyle w:val="tl1"/>
        <w:tabs>
          <w:tab w:val="left" w:pos="567"/>
        </w:tabs>
        <w:rPr>
          <w:rFonts w:ascii="Calibri" w:hAnsi="Calibri" w:cs="Calibri"/>
          <w:b/>
          <w:sz w:val="20"/>
          <w:szCs w:val="20"/>
        </w:rPr>
      </w:pPr>
    </w:p>
    <w:p w14:paraId="7A8B402F" w14:textId="1CAC6728" w:rsidR="009D1182" w:rsidRPr="00D66E15" w:rsidRDefault="00E5007A" w:rsidP="002F4C0B">
      <w:pPr>
        <w:pStyle w:val="tl1"/>
        <w:numPr>
          <w:ilvl w:val="1"/>
          <w:numId w:val="8"/>
        </w:numPr>
        <w:tabs>
          <w:tab w:val="left" w:pos="426"/>
        </w:tabs>
        <w:ind w:left="0" w:firstLine="0"/>
        <w:rPr>
          <w:rFonts w:ascii="Calibri" w:hAnsi="Calibri" w:cs="Calibri"/>
          <w:b/>
          <w:sz w:val="20"/>
          <w:szCs w:val="20"/>
        </w:rPr>
      </w:pP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15A2363C" w14:textId="440B139D" w:rsidR="00AC476F" w:rsidRPr="00AC476F" w:rsidRDefault="00724B1D" w:rsidP="002F4C0B">
      <w:pPr>
        <w:pStyle w:val="tl1"/>
        <w:numPr>
          <w:ilvl w:val="0"/>
          <w:numId w:val="22"/>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 xml:space="preserve">cena </w:t>
      </w:r>
      <w:r w:rsidR="00B177E4">
        <w:rPr>
          <w:rFonts w:ascii="Calibri" w:hAnsi="Calibri" w:cs="Calibri"/>
          <w:sz w:val="20"/>
          <w:szCs w:val="20"/>
        </w:rPr>
        <w:t xml:space="preserve">za predmet zákazky </w:t>
      </w:r>
      <w:r w:rsidR="00AC476F" w:rsidRPr="00AC476F">
        <w:rPr>
          <w:rFonts w:ascii="Calibri" w:hAnsi="Calibri" w:cs="Calibri"/>
          <w:sz w:val="20"/>
          <w:szCs w:val="20"/>
        </w:rPr>
        <w:t>v EUR bez DPH</w:t>
      </w:r>
      <w:r w:rsidR="00AC476F">
        <w:rPr>
          <w:rFonts w:ascii="Calibri" w:hAnsi="Calibri" w:cs="Calibri"/>
          <w:sz w:val="20"/>
          <w:szCs w:val="20"/>
        </w:rPr>
        <w:t>,</w:t>
      </w:r>
    </w:p>
    <w:p w14:paraId="0B075C9D" w14:textId="45E456A1" w:rsidR="00AC476F" w:rsidRPr="00AC476F" w:rsidRDefault="00AC476F" w:rsidP="002F4C0B">
      <w:pPr>
        <w:pStyle w:val="tl1"/>
        <w:numPr>
          <w:ilvl w:val="0"/>
          <w:numId w:val="22"/>
        </w:numPr>
        <w:rPr>
          <w:rFonts w:ascii="Calibri" w:hAnsi="Calibri" w:cs="Calibri"/>
          <w:sz w:val="20"/>
          <w:szCs w:val="20"/>
        </w:rPr>
      </w:pPr>
      <w:r w:rsidRPr="00AC476F">
        <w:rPr>
          <w:rFonts w:ascii="Calibri" w:hAnsi="Calibri" w:cs="Calibri"/>
          <w:sz w:val="20"/>
          <w:szCs w:val="20"/>
        </w:rPr>
        <w:t>výška DPH v</w:t>
      </w:r>
      <w:r>
        <w:rPr>
          <w:rFonts w:ascii="Calibri" w:hAnsi="Calibri" w:cs="Calibri"/>
          <w:sz w:val="20"/>
          <w:szCs w:val="20"/>
        </w:rPr>
        <w:t> </w:t>
      </w:r>
      <w:r w:rsidRPr="00AC476F">
        <w:rPr>
          <w:rFonts w:ascii="Calibri" w:hAnsi="Calibri" w:cs="Calibri"/>
          <w:sz w:val="20"/>
          <w:szCs w:val="20"/>
        </w:rPr>
        <w:t>EUR</w:t>
      </w:r>
      <w:r>
        <w:rPr>
          <w:rFonts w:ascii="Calibri" w:hAnsi="Calibri" w:cs="Calibri"/>
          <w:sz w:val="20"/>
          <w:szCs w:val="20"/>
        </w:rPr>
        <w:t>,</w:t>
      </w:r>
    </w:p>
    <w:p w14:paraId="3478AB15" w14:textId="11EC606B" w:rsidR="00AC476F" w:rsidRPr="00AC476F" w:rsidRDefault="00724B1D" w:rsidP="002F4C0B">
      <w:pPr>
        <w:pStyle w:val="tl1"/>
        <w:numPr>
          <w:ilvl w:val="0"/>
          <w:numId w:val="22"/>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cena</w:t>
      </w:r>
      <w:r w:rsidR="00A63A84">
        <w:rPr>
          <w:rFonts w:ascii="Calibri" w:hAnsi="Calibri" w:cs="Calibri"/>
          <w:sz w:val="20"/>
          <w:szCs w:val="20"/>
        </w:rPr>
        <w:t xml:space="preserve"> za predmet zákazky</w:t>
      </w:r>
      <w:r w:rsidR="00AC476F" w:rsidRPr="00AC476F">
        <w:rPr>
          <w:rFonts w:ascii="Calibri" w:hAnsi="Calibri" w:cs="Calibri"/>
          <w:sz w:val="20"/>
          <w:szCs w:val="20"/>
        </w:rPr>
        <w:t xml:space="preserve"> v EUR s</w:t>
      </w:r>
      <w:r w:rsidR="00AC476F">
        <w:rPr>
          <w:rFonts w:ascii="Calibri" w:hAnsi="Calibri" w:cs="Calibri"/>
          <w:sz w:val="20"/>
          <w:szCs w:val="20"/>
        </w:rPr>
        <w:t> </w:t>
      </w:r>
      <w:r w:rsidR="00AC476F" w:rsidRPr="00AC476F">
        <w:rPr>
          <w:rFonts w:ascii="Calibri" w:hAnsi="Calibri" w:cs="Calibri"/>
          <w:sz w:val="20"/>
          <w:szCs w:val="20"/>
        </w:rPr>
        <w:t>DPH</w:t>
      </w:r>
      <w:r w:rsidR="00AC476F">
        <w:rPr>
          <w:rFonts w:ascii="Calibri" w:hAnsi="Calibri" w:cs="Calibri"/>
          <w:sz w:val="20"/>
          <w:szCs w:val="20"/>
        </w:rPr>
        <w:t>.</w:t>
      </w:r>
    </w:p>
    <w:p w14:paraId="77311ED4" w14:textId="77777777" w:rsidR="00E5007A" w:rsidRPr="002A1AD0" w:rsidRDefault="00E5007A" w:rsidP="00E5007A">
      <w:pPr>
        <w:pStyle w:val="tl1"/>
        <w:rPr>
          <w:rFonts w:ascii="Calibri" w:hAnsi="Calibri" w:cs="Calibri"/>
          <w:sz w:val="20"/>
          <w:szCs w:val="20"/>
        </w:rPr>
      </w:pPr>
    </w:p>
    <w:p w14:paraId="59BD9B8E" w14:textId="2B1F1927"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6314AD4E" w14:textId="77777777" w:rsidR="0096253E" w:rsidRPr="00AC476F" w:rsidRDefault="0096253E" w:rsidP="0027268F">
      <w:pPr>
        <w:pStyle w:val="tl1"/>
        <w:tabs>
          <w:tab w:val="left" w:pos="426"/>
        </w:tabs>
        <w:rPr>
          <w:rFonts w:ascii="Calibri" w:hAnsi="Calibri" w:cs="Calibri"/>
          <w:bCs/>
          <w:sz w:val="20"/>
          <w:szCs w:val="20"/>
        </w:rPr>
      </w:pPr>
    </w:p>
    <w:p w14:paraId="5A05852E" w14:textId="6E9A5B45" w:rsidR="00E5007A" w:rsidRPr="00AF6A9E"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20D31373" w14:textId="77777777" w:rsidR="00E5007A" w:rsidRPr="0063584C" w:rsidRDefault="00E5007A" w:rsidP="00E5007A">
      <w:pPr>
        <w:pStyle w:val="tl1"/>
        <w:rPr>
          <w:rFonts w:ascii="Calibri" w:hAnsi="Calibri" w:cs="Calibri"/>
          <w:b/>
          <w:bCs/>
          <w:sz w:val="20"/>
          <w:szCs w:val="20"/>
        </w:rPr>
      </w:pPr>
    </w:p>
    <w:p w14:paraId="5C9DDF2B" w14:textId="76CF31ED" w:rsidR="00E5007A" w:rsidRPr="00846279" w:rsidRDefault="00E5007A" w:rsidP="002F4C0B">
      <w:pPr>
        <w:pStyle w:val="tl1"/>
        <w:numPr>
          <w:ilvl w:val="0"/>
          <w:numId w:val="8"/>
        </w:numPr>
        <w:ind w:left="426" w:hanging="426"/>
        <w:jc w:val="left"/>
        <w:rPr>
          <w:rFonts w:ascii="Calibri" w:hAnsi="Calibri" w:cs="Calibri"/>
          <w:b/>
          <w:bCs/>
          <w:sz w:val="20"/>
          <w:szCs w:val="20"/>
        </w:rPr>
      </w:pPr>
      <w:r w:rsidRPr="0063584C">
        <w:rPr>
          <w:rFonts w:ascii="Calibri" w:hAnsi="Calibri" w:cs="Calibri"/>
          <w:b/>
          <w:bCs/>
          <w:sz w:val="20"/>
          <w:szCs w:val="20"/>
        </w:rPr>
        <w:t>OBSAH  PONUKY</w:t>
      </w:r>
    </w:p>
    <w:p w14:paraId="2F875DE6" w14:textId="3D00F996" w:rsidR="00E5007A" w:rsidRDefault="00E5007A" w:rsidP="002F4C0B">
      <w:pPr>
        <w:pStyle w:val="tl1"/>
        <w:numPr>
          <w:ilvl w:val="1"/>
          <w:numId w:val="8"/>
        </w:numPr>
        <w:tabs>
          <w:tab w:val="left" w:pos="426"/>
        </w:tabs>
        <w:ind w:left="0" w:firstLine="0"/>
        <w:rPr>
          <w:rFonts w:ascii="Calibri" w:hAnsi="Calibri" w:cs="Times New Roman"/>
          <w:sz w:val="20"/>
          <w:szCs w:val="20"/>
        </w:rPr>
      </w:pPr>
      <w:r w:rsidRPr="0063584C">
        <w:rPr>
          <w:rFonts w:ascii="Calibri" w:hAnsi="Calibri" w:cs="Times New Roman"/>
          <w:sz w:val="20"/>
          <w:szCs w:val="20"/>
        </w:rPr>
        <w:lastRenderedPageBreak/>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w:t>
      </w:r>
      <w:r w:rsidR="00F36451" w:rsidRPr="0063584C">
        <w:rPr>
          <w:rFonts w:ascii="Calibri" w:hAnsi="Calibri" w:cs="Times New Roman"/>
          <w:sz w:val="20"/>
          <w:szCs w:val="20"/>
        </w:rPr>
        <w:t>1</w:t>
      </w:r>
      <w:r w:rsidR="00F36451">
        <w:rPr>
          <w:rFonts w:ascii="Calibri" w:hAnsi="Calibri" w:cs="Times New Roman"/>
          <w:sz w:val="20"/>
          <w:szCs w:val="20"/>
        </w:rPr>
        <w:t>1</w:t>
      </w:r>
      <w:r w:rsidR="00F36451" w:rsidRPr="0063584C">
        <w:rPr>
          <w:rFonts w:ascii="Calibri" w:hAnsi="Calibri" w:cs="Times New Roman"/>
          <w:sz w:val="20"/>
          <w:szCs w:val="20"/>
        </w:rPr>
        <w:t xml:space="preserve"> </w:t>
      </w:r>
      <w:r w:rsidRPr="0063584C">
        <w:rPr>
          <w:rFonts w:ascii="Calibri" w:hAnsi="Calibri" w:cs="Times New Roman"/>
          <w:sz w:val="20"/>
          <w:szCs w:val="20"/>
        </w:rPr>
        <w:t xml:space="preserve">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1706947B" w:rsidR="00E5007A" w:rsidRDefault="00AC476F" w:rsidP="002F4C0B">
      <w:pPr>
        <w:pStyle w:val="tl1"/>
        <w:numPr>
          <w:ilvl w:val="1"/>
          <w:numId w:val="8"/>
        </w:numPr>
        <w:tabs>
          <w:tab w:val="left" w:pos="426"/>
        </w:tabs>
        <w:ind w:left="0" w:firstLine="0"/>
        <w:rPr>
          <w:rFonts w:ascii="Calibri" w:hAnsi="Calibri" w:cs="Times New Roman"/>
          <w:sz w:val="20"/>
          <w:szCs w:val="20"/>
        </w:rPr>
      </w:pPr>
      <w:r w:rsidRPr="00AC476F">
        <w:rPr>
          <w:rFonts w:ascii="Calibri" w:hAnsi="Calibri" w:cs="Times New Roman"/>
          <w:sz w:val="20"/>
          <w:szCs w:val="20"/>
        </w:rPr>
        <w:t>V predloženej ponuke prostredníctvom systému JOSEPHINE musia byť pripojené nasledovné naskenované doklady a dokumenty tvoriace obsah ponuky, ktoré musia byť k termínu predloženia ponuky platné a</w:t>
      </w:r>
      <w:r w:rsidR="00AD3A7D">
        <w:rPr>
          <w:rFonts w:ascii="Calibri" w:hAnsi="Calibri" w:cs="Times New Roman"/>
          <w:sz w:val="20"/>
          <w:szCs w:val="20"/>
        </w:rPr>
        <w:t> </w:t>
      </w:r>
      <w:r w:rsidRPr="00AC476F">
        <w:rPr>
          <w:rFonts w:ascii="Calibri" w:hAnsi="Calibri" w:cs="Times New Roman"/>
          <w:sz w:val="20"/>
          <w:szCs w:val="20"/>
        </w:rPr>
        <w:t>aktuálne</w:t>
      </w:r>
      <w:r w:rsidR="00AD3A7D">
        <w:rPr>
          <w:rFonts w:ascii="Calibri" w:hAnsi="Calibri" w:cs="Times New Roman"/>
          <w:sz w:val="20"/>
          <w:szCs w:val="20"/>
        </w:rPr>
        <w:t>:</w:t>
      </w:r>
    </w:p>
    <w:p w14:paraId="727AF13F" w14:textId="77777777" w:rsidR="00AD3A7D" w:rsidRPr="00AF6A9E" w:rsidRDefault="00AD3A7D" w:rsidP="00AD3A7D">
      <w:pPr>
        <w:pStyle w:val="tl1"/>
        <w:tabs>
          <w:tab w:val="left" w:pos="426"/>
        </w:tabs>
        <w:rPr>
          <w:rFonts w:ascii="Calibri" w:hAnsi="Calibri" w:cs="Times New Roman"/>
          <w:sz w:val="20"/>
          <w:szCs w:val="20"/>
        </w:rPr>
      </w:pPr>
    </w:p>
    <w:p w14:paraId="53C87DC0" w14:textId="77777777" w:rsidR="00E5007A" w:rsidRPr="0063584C" w:rsidRDefault="00E5007A" w:rsidP="00E5007A">
      <w:pPr>
        <w:pStyle w:val="tl1"/>
        <w:rPr>
          <w:rFonts w:ascii="Calibri" w:hAnsi="Calibri" w:cs="Times New Roman"/>
          <w:sz w:val="20"/>
          <w:szCs w:val="20"/>
        </w:rPr>
      </w:pPr>
    </w:p>
    <w:p w14:paraId="4D8D04EB" w14:textId="2E110DC0" w:rsidR="00E5007A" w:rsidRPr="004A1CC3" w:rsidRDefault="001C5ADA" w:rsidP="002F4C0B">
      <w:pPr>
        <w:pStyle w:val="tl1"/>
        <w:numPr>
          <w:ilvl w:val="2"/>
          <w:numId w:val="8"/>
        </w:numPr>
        <w:tabs>
          <w:tab w:val="left" w:pos="709"/>
          <w:tab w:val="left" w:pos="993"/>
        </w:tabs>
        <w:ind w:left="426" w:firstLine="0"/>
        <w:rPr>
          <w:rFonts w:ascii="Calibri" w:hAnsi="Calibri" w:cs="Times New Roman"/>
          <w:sz w:val="20"/>
          <w:szCs w:val="20"/>
        </w:rPr>
      </w:pPr>
      <w:r w:rsidRPr="0043049D">
        <w:rPr>
          <w:rFonts w:ascii="Calibri" w:hAnsi="Calibri" w:cs="Calibri"/>
          <w:iCs/>
          <w:sz w:val="20"/>
          <w:szCs w:val="20"/>
        </w:rPr>
        <w:t>Dokl</w:t>
      </w:r>
      <w:r w:rsidRPr="00005F57">
        <w:rPr>
          <w:rFonts w:ascii="Calibri" w:hAnsi="Calibri" w:cs="Calibri"/>
          <w:iCs/>
          <w:sz w:val="20"/>
          <w:szCs w:val="20"/>
        </w:rPr>
        <w:t xml:space="preserve">ady a dokumenty </w:t>
      </w:r>
      <w:r w:rsidRPr="00005F57">
        <w:rPr>
          <w:rFonts w:ascii="Calibri" w:hAnsi="Calibri" w:cs="Calibri"/>
          <w:sz w:val="20"/>
          <w:szCs w:val="20"/>
        </w:rPr>
        <w:t xml:space="preserve">na preukázanie </w:t>
      </w:r>
      <w:r w:rsidRPr="00005F57">
        <w:rPr>
          <w:rFonts w:ascii="Calibri" w:hAnsi="Calibri" w:cs="Calibri"/>
          <w:b/>
          <w:sz w:val="20"/>
          <w:szCs w:val="20"/>
        </w:rPr>
        <w:t>splnenia podmienok účasti</w:t>
      </w:r>
      <w:r w:rsidRPr="00CF285A">
        <w:rPr>
          <w:rFonts w:ascii="Calibri" w:hAnsi="Calibri" w:cs="Calibri"/>
          <w:sz w:val="20"/>
          <w:szCs w:val="20"/>
        </w:rPr>
        <w:t xml:space="preserve"> vo verejnom obstarávaní, </w:t>
      </w:r>
      <w:r w:rsidRPr="00CA574E">
        <w:rPr>
          <w:rFonts w:ascii="Calibri" w:hAnsi="Calibri" w:cs="Calibri"/>
          <w:sz w:val="20"/>
          <w:szCs w:val="20"/>
        </w:rPr>
        <w:t xml:space="preserve">požadovaných vo </w:t>
      </w:r>
      <w:r w:rsidRPr="009C0989">
        <w:rPr>
          <w:rFonts w:ascii="Calibri" w:hAnsi="Calibri" w:cs="Calibri"/>
          <w:sz w:val="20"/>
          <w:szCs w:val="20"/>
        </w:rPr>
        <w:t xml:space="preserve">Výzve na predkladanie </w:t>
      </w:r>
      <w:r w:rsidRPr="003F6040">
        <w:rPr>
          <w:rFonts w:ascii="Calibri" w:hAnsi="Calibri" w:cs="Calibri"/>
          <w:sz w:val="20"/>
          <w:szCs w:val="20"/>
        </w:rPr>
        <w:t xml:space="preserve">ponúk a v časti </w:t>
      </w:r>
      <w:r w:rsidRPr="003F6040">
        <w:rPr>
          <w:rFonts w:ascii="Calibri" w:hAnsi="Calibri" w:cs="Calibri"/>
          <w:iCs/>
          <w:sz w:val="20"/>
          <w:szCs w:val="20"/>
        </w:rPr>
        <w:t xml:space="preserve">F. Podmienky účasti uchádzačov </w:t>
      </w:r>
      <w:r w:rsidRPr="003F6040">
        <w:rPr>
          <w:rFonts w:ascii="Calibri" w:hAnsi="Calibri" w:cs="Calibri"/>
          <w:sz w:val="20"/>
          <w:szCs w:val="20"/>
        </w:rPr>
        <w:t>týchto SP.</w:t>
      </w:r>
    </w:p>
    <w:p w14:paraId="360280DD" w14:textId="77777777" w:rsidR="00E5007A" w:rsidRPr="00377ADB" w:rsidRDefault="00E5007A" w:rsidP="00E5007A">
      <w:pPr>
        <w:pStyle w:val="tl1"/>
        <w:ind w:left="567"/>
        <w:rPr>
          <w:rFonts w:ascii="Calibri" w:hAnsi="Calibri" w:cs="Times New Roman"/>
          <w:sz w:val="20"/>
          <w:szCs w:val="20"/>
        </w:rPr>
      </w:pPr>
    </w:p>
    <w:p w14:paraId="191681CB" w14:textId="647C3D41" w:rsidR="00E5007A" w:rsidRPr="00AF6A9E" w:rsidRDefault="001C5ADA" w:rsidP="002F4C0B">
      <w:pPr>
        <w:pStyle w:val="tl1"/>
        <w:numPr>
          <w:ilvl w:val="2"/>
          <w:numId w:val="8"/>
        </w:numPr>
        <w:tabs>
          <w:tab w:val="left" w:pos="993"/>
        </w:tabs>
        <w:ind w:left="426" w:firstLine="0"/>
        <w:rPr>
          <w:rFonts w:ascii="Calibri" w:hAnsi="Calibri" w:cs="Times New Roman"/>
          <w:b/>
          <w:iCs/>
          <w:sz w:val="20"/>
          <w:szCs w:val="20"/>
          <w:u w:val="single"/>
        </w:rPr>
      </w:pPr>
      <w:r w:rsidRPr="003F6040">
        <w:rPr>
          <w:rFonts w:ascii="Calibri" w:hAnsi="Calibri" w:cs="Calibri"/>
          <w:iCs/>
          <w:sz w:val="20"/>
          <w:szCs w:val="20"/>
        </w:rPr>
        <w:t>Doklady a dokumenty</w:t>
      </w:r>
      <w:r w:rsidRPr="003F6040">
        <w:rPr>
          <w:rFonts w:ascii="Calibri" w:hAnsi="Calibri" w:cs="Calibri"/>
          <w:sz w:val="20"/>
          <w:szCs w:val="20"/>
        </w:rPr>
        <w:t xml:space="preserve"> na preukázanie a opísanie spôsobu</w:t>
      </w:r>
      <w:r w:rsidRPr="003F6040">
        <w:rPr>
          <w:rFonts w:ascii="Calibri" w:hAnsi="Calibri" w:cs="Calibri"/>
          <w:b/>
          <w:sz w:val="20"/>
          <w:szCs w:val="20"/>
        </w:rPr>
        <w:t xml:space="preserve"> splnenia požiadaviek verejného obstarávateľa </w:t>
      </w:r>
      <w:r w:rsidR="001E75F4">
        <w:rPr>
          <w:rFonts w:ascii="Calibri" w:hAnsi="Calibri" w:cs="Calibri"/>
          <w:b/>
          <w:sz w:val="20"/>
          <w:szCs w:val="20"/>
        </w:rPr>
        <w:t xml:space="preserve">     </w:t>
      </w:r>
      <w:r w:rsidRPr="003F6040">
        <w:rPr>
          <w:rFonts w:ascii="Calibri" w:hAnsi="Calibri" w:cs="Calibri"/>
          <w:b/>
          <w:sz w:val="20"/>
          <w:szCs w:val="20"/>
        </w:rPr>
        <w:t>na predmet zákazky</w:t>
      </w:r>
      <w:r w:rsidRPr="003F6040">
        <w:rPr>
          <w:rFonts w:ascii="Calibri" w:hAnsi="Calibri" w:cs="Calibri"/>
          <w:sz w:val="20"/>
          <w:szCs w:val="20"/>
        </w:rPr>
        <w:t>, čiže</w:t>
      </w:r>
      <w:r w:rsidR="00E5007A" w:rsidRPr="00E52CF2">
        <w:rPr>
          <w:rFonts w:ascii="Calibri" w:hAnsi="Calibri" w:cs="Times New Roman"/>
          <w:bCs/>
          <w:iCs/>
          <w:sz w:val="20"/>
          <w:szCs w:val="20"/>
        </w:rPr>
        <w:t>:</w:t>
      </w:r>
    </w:p>
    <w:p w14:paraId="661C4BF3" w14:textId="6612B4FE" w:rsidR="007C3F8F" w:rsidRPr="00AC601B" w:rsidRDefault="007C3F8F" w:rsidP="002F4C0B">
      <w:pPr>
        <w:pStyle w:val="tl1"/>
        <w:numPr>
          <w:ilvl w:val="0"/>
          <w:numId w:val="23"/>
        </w:numPr>
        <w:ind w:hanging="229"/>
        <w:rPr>
          <w:rFonts w:asciiTheme="minorHAnsi" w:hAnsiTheme="minorHAnsi" w:cstheme="minorHAnsi"/>
          <w:sz w:val="20"/>
          <w:szCs w:val="20"/>
        </w:rPr>
      </w:pPr>
      <w:r w:rsidRPr="00A63A84">
        <w:rPr>
          <w:rFonts w:asciiTheme="minorHAnsi" w:hAnsiTheme="minorHAnsi" w:cstheme="minorHAnsi"/>
          <w:b/>
          <w:bCs/>
          <w:sz w:val="20"/>
          <w:szCs w:val="20"/>
        </w:rPr>
        <w:t>ocenený výkaz výmer</w:t>
      </w:r>
      <w:r w:rsidRPr="00AC601B">
        <w:rPr>
          <w:rFonts w:asciiTheme="minorHAnsi" w:hAnsiTheme="minorHAnsi" w:cstheme="minorHAnsi"/>
          <w:sz w:val="20"/>
          <w:szCs w:val="20"/>
        </w:rPr>
        <w:t xml:space="preserve"> (rozpočet) vo formáte</w:t>
      </w:r>
      <w:r w:rsidR="00134FEE">
        <w:rPr>
          <w:rFonts w:asciiTheme="minorHAnsi" w:hAnsiTheme="minorHAnsi" w:cstheme="minorHAnsi"/>
          <w:sz w:val="20"/>
          <w:szCs w:val="20"/>
        </w:rPr>
        <w:t xml:space="preserve"> .</w:t>
      </w:r>
      <w:proofErr w:type="spellStart"/>
      <w:r w:rsidR="00134FEE">
        <w:rPr>
          <w:rFonts w:asciiTheme="minorHAnsi" w:hAnsiTheme="minorHAnsi" w:cstheme="minorHAnsi"/>
          <w:sz w:val="20"/>
          <w:szCs w:val="20"/>
        </w:rPr>
        <w:t>pdf</w:t>
      </w:r>
      <w:proofErr w:type="spellEnd"/>
      <w:r w:rsidR="00134FEE">
        <w:rPr>
          <w:rFonts w:asciiTheme="minorHAnsi" w:hAnsiTheme="minorHAnsi" w:cstheme="minorHAnsi"/>
          <w:sz w:val="20"/>
          <w:szCs w:val="20"/>
        </w:rPr>
        <w:t xml:space="preserve"> a</w:t>
      </w:r>
      <w:r w:rsidR="001B7E4B">
        <w:rPr>
          <w:rFonts w:asciiTheme="minorHAnsi" w:hAnsiTheme="minorHAnsi" w:cstheme="minorHAnsi"/>
          <w:sz w:val="20"/>
          <w:szCs w:val="20"/>
        </w:rPr>
        <w:t xml:space="preserve"> </w:t>
      </w:r>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w:t>
      </w:r>
      <w:proofErr w:type="spellEnd"/>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xlsx</w:t>
      </w:r>
      <w:proofErr w:type="spellEnd"/>
      <w:r w:rsidRPr="00AC601B">
        <w:rPr>
          <w:rFonts w:asciiTheme="minorHAnsi" w:hAnsiTheme="minorHAnsi" w:cstheme="minorHAnsi"/>
          <w:sz w:val="20"/>
          <w:szCs w:val="20"/>
        </w:rPr>
        <w:t>;</w:t>
      </w:r>
    </w:p>
    <w:p w14:paraId="669A86B6" w14:textId="1281A6FE" w:rsidR="007C3F8F" w:rsidRPr="00AC601B" w:rsidRDefault="007C3F8F" w:rsidP="002F4C0B">
      <w:pPr>
        <w:pStyle w:val="tl1"/>
        <w:numPr>
          <w:ilvl w:val="0"/>
          <w:numId w:val="23"/>
        </w:numPr>
        <w:ind w:hanging="229"/>
        <w:rPr>
          <w:rFonts w:asciiTheme="minorHAnsi" w:hAnsiTheme="minorHAnsi" w:cstheme="minorHAnsi"/>
          <w:sz w:val="20"/>
          <w:szCs w:val="20"/>
        </w:rPr>
      </w:pPr>
      <w:r w:rsidRPr="00033F5E">
        <w:rPr>
          <w:rFonts w:asciiTheme="minorHAnsi" w:hAnsiTheme="minorHAnsi" w:cstheme="minorHAnsi"/>
          <w:sz w:val="20"/>
          <w:szCs w:val="20"/>
        </w:rPr>
        <w:t>podrobný</w:t>
      </w:r>
      <w:r w:rsidRPr="00A63A84">
        <w:rPr>
          <w:rFonts w:asciiTheme="minorHAnsi" w:hAnsiTheme="minorHAnsi" w:cstheme="minorHAnsi"/>
          <w:b/>
          <w:bCs/>
          <w:sz w:val="20"/>
          <w:szCs w:val="20"/>
        </w:rPr>
        <w:t xml:space="preserve"> vecný a časový harmonogram</w:t>
      </w:r>
      <w:r w:rsidRPr="00AC601B">
        <w:rPr>
          <w:rFonts w:asciiTheme="minorHAnsi" w:hAnsiTheme="minorHAnsi" w:cstheme="minorHAnsi"/>
          <w:sz w:val="20"/>
          <w:szCs w:val="20"/>
        </w:rPr>
        <w:t xml:space="preserve"> realizácie stavebných prác;</w:t>
      </w:r>
    </w:p>
    <w:p w14:paraId="512EE15D" w14:textId="6CC37D9B" w:rsidR="007C3F8F" w:rsidRDefault="007C3F8F" w:rsidP="002F4C0B">
      <w:pPr>
        <w:pStyle w:val="tl1"/>
        <w:numPr>
          <w:ilvl w:val="0"/>
          <w:numId w:val="23"/>
        </w:numPr>
        <w:ind w:hanging="229"/>
        <w:rPr>
          <w:rFonts w:asciiTheme="minorHAnsi" w:hAnsiTheme="minorHAnsi" w:cstheme="minorHAnsi"/>
          <w:sz w:val="20"/>
          <w:szCs w:val="20"/>
        </w:rPr>
      </w:pPr>
      <w:r w:rsidRPr="00AC601B">
        <w:rPr>
          <w:rFonts w:asciiTheme="minorHAnsi" w:hAnsiTheme="minorHAnsi" w:cstheme="minorHAnsi"/>
          <w:sz w:val="20"/>
          <w:szCs w:val="20"/>
        </w:rPr>
        <w:t>prehľad ekvivalentných materiálov, výrobkov a zariadení, ak je potrebný;</w:t>
      </w:r>
    </w:p>
    <w:p w14:paraId="22B6A550" w14:textId="3AE90E32" w:rsidR="00C36490" w:rsidRPr="00C36490" w:rsidRDefault="00C36490" w:rsidP="002F4C0B">
      <w:pPr>
        <w:pStyle w:val="tl1"/>
        <w:numPr>
          <w:ilvl w:val="0"/>
          <w:numId w:val="23"/>
        </w:numPr>
        <w:ind w:hanging="229"/>
        <w:rPr>
          <w:rFonts w:ascii="Calibri" w:hAnsi="Calibri" w:cs="Calibri"/>
          <w:sz w:val="20"/>
          <w:szCs w:val="20"/>
        </w:rPr>
      </w:pPr>
      <w:r w:rsidRPr="003F6040">
        <w:rPr>
          <w:rFonts w:ascii="Calibri" w:hAnsi="Calibri" w:cs="Calibri"/>
          <w:sz w:val="20"/>
          <w:szCs w:val="20"/>
        </w:rPr>
        <w:t>súpis materiálov, zariadení, ktoré uchádzač hodlá pri realizácii použiť (okrem tých, ktoré definuje výkaz výmer (rozpočet) (prehľad ekvivalentných výrobkov),</w:t>
      </w:r>
    </w:p>
    <w:p w14:paraId="0E88802F" w14:textId="77777777" w:rsidR="007C3F8F" w:rsidRPr="00AC601B" w:rsidRDefault="007C3F8F" w:rsidP="002F4C0B">
      <w:pPr>
        <w:pStyle w:val="tl1"/>
        <w:numPr>
          <w:ilvl w:val="0"/>
          <w:numId w:val="23"/>
        </w:numPr>
        <w:ind w:hanging="229"/>
        <w:rPr>
          <w:rFonts w:asciiTheme="minorHAnsi" w:hAnsiTheme="minorHAnsi" w:cstheme="minorHAnsi"/>
          <w:sz w:val="20"/>
          <w:szCs w:val="20"/>
        </w:rPr>
      </w:pPr>
      <w:r w:rsidRPr="00AC601B">
        <w:rPr>
          <w:rFonts w:asciiTheme="minorHAnsi" w:hAnsiTheme="minorHAnsi" w:cstheme="minorHAnsi"/>
          <w:sz w:val="20"/>
          <w:szCs w:val="20"/>
        </w:rPr>
        <w:t xml:space="preserve">samostatný očíslovaný zoznam technických listov k ponúknutým ekvivalentom, </w:t>
      </w:r>
      <w:r w:rsidRPr="00C36490">
        <w:rPr>
          <w:rFonts w:asciiTheme="minorHAnsi" w:hAnsiTheme="minorHAnsi" w:cstheme="minorHAnsi"/>
          <w:sz w:val="20"/>
          <w:szCs w:val="20"/>
        </w:rPr>
        <w:t>ak uchádzač ponúkne ekvivalentné výrobky</w:t>
      </w:r>
      <w:r w:rsidRPr="00AC601B">
        <w:rPr>
          <w:rFonts w:asciiTheme="minorHAnsi" w:hAnsiTheme="minorHAnsi" w:cstheme="minorHAnsi"/>
          <w:sz w:val="20"/>
          <w:szCs w:val="20"/>
        </w:rPr>
        <w:t xml:space="preserve">; </w:t>
      </w:r>
    </w:p>
    <w:p w14:paraId="5E0C5B50" w14:textId="7D0D3437" w:rsidR="00E5007A" w:rsidRPr="00AC601B" w:rsidRDefault="007C3F8F" w:rsidP="002F4C0B">
      <w:pPr>
        <w:pStyle w:val="tl1"/>
        <w:numPr>
          <w:ilvl w:val="0"/>
          <w:numId w:val="23"/>
        </w:numPr>
        <w:ind w:hanging="229"/>
        <w:rPr>
          <w:rFonts w:asciiTheme="minorHAnsi" w:hAnsiTheme="minorHAnsi" w:cstheme="minorHAnsi"/>
          <w:sz w:val="20"/>
          <w:szCs w:val="20"/>
        </w:rPr>
      </w:pPr>
      <w:r w:rsidRPr="00AC601B">
        <w:rPr>
          <w:rFonts w:asciiTheme="minorHAnsi" w:hAnsiTheme="minorHAnsi" w:cstheme="minorHAnsi"/>
          <w:sz w:val="20"/>
          <w:szCs w:val="20"/>
        </w:rPr>
        <w:t>ďalšie dokumenty a doklady a odôvodnenia preukazujúce opodstatnenosť a správnosť uchádzačom navrhnutého ekvivalentného výrobku/materiálu (ak sa použije).</w:t>
      </w:r>
    </w:p>
    <w:p w14:paraId="1A050350" w14:textId="77777777" w:rsidR="00033F5E" w:rsidRDefault="00033F5E" w:rsidP="00F25790">
      <w:pPr>
        <w:pStyle w:val="tl1"/>
        <w:ind w:left="426"/>
        <w:rPr>
          <w:rFonts w:ascii="Calibri" w:hAnsi="Calibri" w:cs="Times New Roman"/>
          <w:b/>
          <w:sz w:val="20"/>
          <w:szCs w:val="20"/>
          <w:u w:val="single"/>
        </w:rPr>
      </w:pPr>
    </w:p>
    <w:p w14:paraId="1B17F3D7" w14:textId="1C6B6A5F" w:rsidR="00E5007A" w:rsidRPr="0063584C" w:rsidRDefault="00E5007A" w:rsidP="00F25790">
      <w:pPr>
        <w:pStyle w:val="tl1"/>
        <w:ind w:left="426"/>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857B5D">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3499F23F" w:rsidR="00E5007A" w:rsidRDefault="00E5007A" w:rsidP="002F4C0B">
      <w:pPr>
        <w:pStyle w:val="tl1"/>
        <w:numPr>
          <w:ilvl w:val="2"/>
          <w:numId w:val="8"/>
        </w:numPr>
        <w:tabs>
          <w:tab w:val="left" w:pos="1134"/>
        </w:tabs>
        <w:ind w:left="426"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 xml:space="preserve">vytvoria všetci členovia skupiny dodávateľov </w:t>
      </w:r>
      <w:r w:rsidR="001E75F4">
        <w:rPr>
          <w:rFonts w:ascii="Calibri" w:hAnsi="Calibri" w:cs="Times New Roman"/>
          <w:b/>
          <w:bCs/>
          <w:sz w:val="20"/>
          <w:szCs w:val="20"/>
        </w:rPr>
        <w:t xml:space="preserve">                        </w:t>
      </w:r>
      <w:r w:rsidRPr="00377ADB">
        <w:rPr>
          <w:rFonts w:ascii="Calibri" w:hAnsi="Calibri" w:cs="Times New Roman"/>
          <w:b/>
          <w:bCs/>
          <w:sz w:val="20"/>
          <w:szCs w:val="20"/>
        </w:rPr>
        <w:t>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7280407" w14:textId="77777777" w:rsidR="00AC601B" w:rsidRDefault="00AC601B" w:rsidP="00AC601B">
      <w:pPr>
        <w:pStyle w:val="tl1"/>
        <w:ind w:left="567"/>
        <w:rPr>
          <w:rFonts w:ascii="Calibri" w:hAnsi="Calibri" w:cs="Times New Roman"/>
          <w:b/>
          <w:bCs/>
          <w:sz w:val="20"/>
          <w:szCs w:val="20"/>
        </w:rPr>
      </w:pPr>
    </w:p>
    <w:p w14:paraId="05937764" w14:textId="299F3177" w:rsidR="00E5007A" w:rsidRPr="001A639A" w:rsidRDefault="00E5007A" w:rsidP="002F4C0B">
      <w:pPr>
        <w:pStyle w:val="tl1"/>
        <w:numPr>
          <w:ilvl w:val="2"/>
          <w:numId w:val="8"/>
        </w:numPr>
        <w:tabs>
          <w:tab w:val="left" w:pos="993"/>
        </w:tabs>
        <w:ind w:left="426"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431B0119" w14:textId="77777777" w:rsidR="001A639A" w:rsidRDefault="001A639A" w:rsidP="001A639A">
      <w:pPr>
        <w:pStyle w:val="Odsekzoznamu"/>
        <w:rPr>
          <w:rFonts w:ascii="Calibri" w:hAnsi="Calibri"/>
          <w:b/>
          <w:bCs/>
          <w:sz w:val="20"/>
          <w:szCs w:val="20"/>
        </w:rPr>
      </w:pPr>
    </w:p>
    <w:p w14:paraId="77C55B85" w14:textId="6D6A6C48" w:rsidR="001A639A" w:rsidRPr="001A639A" w:rsidRDefault="001A639A" w:rsidP="002F4C0B">
      <w:pPr>
        <w:pStyle w:val="tl1"/>
        <w:numPr>
          <w:ilvl w:val="2"/>
          <w:numId w:val="8"/>
        </w:numPr>
        <w:tabs>
          <w:tab w:val="left" w:pos="993"/>
        </w:tabs>
        <w:ind w:left="426" w:firstLine="0"/>
        <w:rPr>
          <w:rFonts w:ascii="Calibri" w:hAnsi="Calibri" w:cs="Times New Roman"/>
          <w:sz w:val="20"/>
          <w:szCs w:val="20"/>
        </w:rPr>
      </w:pPr>
      <w:r w:rsidRPr="00A63A84">
        <w:rPr>
          <w:rFonts w:asciiTheme="minorHAnsi" w:hAnsiTheme="minorHAnsi" w:cstheme="minorHAnsi"/>
          <w:b/>
          <w:bCs/>
          <w:sz w:val="20"/>
          <w:szCs w:val="20"/>
        </w:rPr>
        <w:t>NÁVRH</w:t>
      </w:r>
      <w:r w:rsidRPr="003B2059">
        <w:rPr>
          <w:rFonts w:asciiTheme="minorHAnsi" w:hAnsiTheme="minorHAnsi" w:cstheme="minorHAnsi"/>
          <w:b/>
          <w:bCs/>
          <w:sz w:val="20"/>
          <w:szCs w:val="20"/>
        </w:rPr>
        <w:t xml:space="preserve"> UCHÁDZAČA</w:t>
      </w:r>
      <w:r w:rsidRPr="001A639A">
        <w:rPr>
          <w:rFonts w:asciiTheme="minorHAnsi" w:hAnsiTheme="minorHAnsi" w:cstheme="minorHAnsi"/>
          <w:b/>
          <w:sz w:val="20"/>
          <w:szCs w:val="20"/>
        </w:rPr>
        <w:t xml:space="preserve"> NA PLNENIE </w:t>
      </w:r>
      <w:r w:rsidR="005602C9" w:rsidRPr="001A639A">
        <w:rPr>
          <w:rFonts w:asciiTheme="minorHAnsi" w:hAnsiTheme="minorHAnsi" w:cstheme="minorHAnsi"/>
          <w:b/>
          <w:sz w:val="20"/>
          <w:szCs w:val="20"/>
        </w:rPr>
        <w:t>KRITÉRI</w:t>
      </w:r>
      <w:r w:rsidR="003E69FA">
        <w:rPr>
          <w:rFonts w:asciiTheme="minorHAnsi" w:hAnsiTheme="minorHAnsi" w:cstheme="minorHAnsi"/>
          <w:b/>
          <w:sz w:val="20"/>
          <w:szCs w:val="20"/>
        </w:rPr>
        <w:t>Í</w:t>
      </w:r>
      <w:r w:rsidRPr="001A639A">
        <w:rPr>
          <w:rFonts w:asciiTheme="minorHAnsi" w:hAnsiTheme="minorHAnsi" w:cstheme="minorHAnsi"/>
          <w:sz w:val="20"/>
          <w:szCs w:val="20"/>
        </w:rPr>
        <w:t xml:space="preserve"> vypracovaný podľa časti </w:t>
      </w:r>
      <w:r w:rsidRPr="003B2059">
        <w:rPr>
          <w:rFonts w:asciiTheme="minorHAnsi" w:hAnsiTheme="minorHAnsi" w:cstheme="minorHAnsi"/>
          <w:sz w:val="20"/>
          <w:szCs w:val="20"/>
        </w:rPr>
        <w:t>"</w:t>
      </w:r>
      <w:r w:rsidRPr="00A63A84">
        <w:rPr>
          <w:rFonts w:asciiTheme="minorHAnsi" w:hAnsiTheme="minorHAnsi" w:cstheme="minorHAnsi"/>
          <w:sz w:val="20"/>
          <w:szCs w:val="20"/>
        </w:rPr>
        <w:t>E. Kritéria na hodnotenie ponúk a pravidlá ich uplatnenia</w:t>
      </w:r>
      <w:r w:rsidRPr="003B2059">
        <w:rPr>
          <w:rFonts w:asciiTheme="minorHAnsi" w:hAnsiTheme="minorHAnsi" w:cstheme="minorHAnsi"/>
          <w:sz w:val="20"/>
          <w:szCs w:val="20"/>
        </w:rPr>
        <w:t>", časti "</w:t>
      </w:r>
      <w:r w:rsidRPr="00A63A84">
        <w:rPr>
          <w:rFonts w:asciiTheme="minorHAnsi" w:hAnsiTheme="minorHAnsi" w:cstheme="minorHAnsi"/>
          <w:sz w:val="20"/>
          <w:szCs w:val="20"/>
        </w:rPr>
        <w:t>D. Spôsob určenia ceny</w:t>
      </w:r>
      <w:r w:rsidRPr="003B2059">
        <w:rPr>
          <w:rFonts w:asciiTheme="minorHAnsi" w:hAnsiTheme="minorHAnsi" w:cstheme="minorHAnsi"/>
          <w:sz w:val="20"/>
          <w:szCs w:val="20"/>
        </w:rPr>
        <w:t>" a podľa časti "</w:t>
      </w:r>
      <w:r w:rsidRPr="00A63A84">
        <w:rPr>
          <w:rFonts w:asciiTheme="minorHAnsi" w:hAnsiTheme="minorHAnsi" w:cstheme="minorHAnsi"/>
          <w:sz w:val="20"/>
          <w:szCs w:val="20"/>
        </w:rPr>
        <w:t xml:space="preserve">G. „Návrh uchádzača na plnenie </w:t>
      </w:r>
      <w:r w:rsidR="005602C9" w:rsidRPr="00A63A84">
        <w:rPr>
          <w:rFonts w:asciiTheme="minorHAnsi" w:hAnsiTheme="minorHAnsi" w:cstheme="minorHAnsi"/>
          <w:sz w:val="20"/>
          <w:szCs w:val="20"/>
        </w:rPr>
        <w:t>kritérií</w:t>
      </w:r>
      <w:r w:rsidRPr="003B2059">
        <w:rPr>
          <w:rFonts w:asciiTheme="minorHAnsi" w:hAnsiTheme="minorHAnsi" w:cstheme="minorHAnsi"/>
          <w:sz w:val="20"/>
          <w:szCs w:val="20"/>
        </w:rPr>
        <w:t>".</w:t>
      </w:r>
      <w:r w:rsidRPr="001A639A">
        <w:rPr>
          <w:rFonts w:asciiTheme="minorHAnsi" w:hAnsiTheme="minorHAnsi" w:cstheme="minorHAnsi"/>
          <w:sz w:val="20"/>
          <w:szCs w:val="20"/>
        </w:rPr>
        <w:t xml:space="preserve"> Formulár „Návrh na plnenie </w:t>
      </w:r>
      <w:r w:rsidR="007809A2" w:rsidRPr="001A639A">
        <w:rPr>
          <w:rFonts w:asciiTheme="minorHAnsi" w:hAnsiTheme="minorHAnsi" w:cstheme="minorHAnsi"/>
          <w:sz w:val="20"/>
          <w:szCs w:val="20"/>
        </w:rPr>
        <w:t>kritéri</w:t>
      </w:r>
      <w:r w:rsidR="007809A2">
        <w:rPr>
          <w:rFonts w:asciiTheme="minorHAnsi" w:hAnsiTheme="minorHAnsi" w:cstheme="minorHAnsi"/>
          <w:sz w:val="20"/>
          <w:szCs w:val="20"/>
        </w:rPr>
        <w:t>a</w:t>
      </w:r>
      <w:r w:rsidRPr="001A639A">
        <w:rPr>
          <w:rFonts w:asciiTheme="minorHAnsi" w:hAnsiTheme="minorHAnsi" w:cstheme="minorHAnsi"/>
          <w:sz w:val="20"/>
          <w:szCs w:val="20"/>
        </w:rPr>
        <w:t xml:space="preserve">“ musí byť </w:t>
      </w:r>
      <w:r w:rsidRPr="001A639A">
        <w:rPr>
          <w:rFonts w:asciiTheme="minorHAnsi" w:hAnsiTheme="minorHAnsi" w:cstheme="minorHAnsi"/>
          <w:b/>
          <w:sz w:val="20"/>
          <w:szCs w:val="20"/>
        </w:rPr>
        <w:t>podpísaný</w:t>
      </w:r>
      <w:r w:rsidRPr="001A639A">
        <w:rPr>
          <w:rFonts w:asciiTheme="minorHAnsi" w:hAnsiTheme="minorHAnsi" w:cstheme="minorHAnsi"/>
          <w:sz w:val="20"/>
          <w:szCs w:val="20"/>
        </w:rPr>
        <w:t xml:space="preserve"> osobou/osobami oprávnenými konať za uchádzača</w:t>
      </w:r>
      <w:r w:rsidR="00033F5E">
        <w:rPr>
          <w:rFonts w:asciiTheme="minorHAnsi" w:hAnsiTheme="minorHAnsi" w:cstheme="minorHAnsi"/>
          <w:sz w:val="20"/>
          <w:szCs w:val="20"/>
        </w:rPr>
        <w:t xml:space="preserve"> </w:t>
      </w:r>
      <w:r w:rsidR="00F0766A">
        <w:rPr>
          <w:rFonts w:asciiTheme="minorHAnsi" w:hAnsiTheme="minorHAnsi" w:cstheme="minorHAnsi"/>
          <w:sz w:val="20"/>
          <w:szCs w:val="20"/>
        </w:rPr>
        <w:t xml:space="preserve">. </w:t>
      </w:r>
      <w:r w:rsidRPr="001A639A">
        <w:rPr>
          <w:rFonts w:asciiTheme="minorHAnsi" w:hAnsiTheme="minorHAnsi" w:cstheme="minorHAnsi"/>
          <w:sz w:val="20"/>
          <w:szCs w:val="20"/>
        </w:rPr>
        <w:t>V prípade skupiny dodávateľov musí byť podpísaný každým členom skupiny alebo osobou/osobami oprávnenými konať v danej veci za člena skupiny</w:t>
      </w:r>
      <w:r w:rsidR="000A2438">
        <w:rPr>
          <w:rFonts w:asciiTheme="minorHAnsi" w:hAnsiTheme="minorHAnsi" w:cstheme="minorHAnsi"/>
          <w:sz w:val="20"/>
          <w:szCs w:val="20"/>
        </w:rPr>
        <w:t>.</w:t>
      </w:r>
    </w:p>
    <w:p w14:paraId="529D4834" w14:textId="77777777" w:rsidR="00AF6A9E" w:rsidRDefault="00AF6A9E" w:rsidP="001A639A">
      <w:pPr>
        <w:pStyle w:val="tl1"/>
        <w:tabs>
          <w:tab w:val="left" w:pos="1134"/>
        </w:tabs>
        <w:ind w:left="567"/>
        <w:rPr>
          <w:rFonts w:ascii="Calibri" w:hAnsi="Calibri"/>
          <w:bCs/>
        </w:rPr>
      </w:pPr>
    </w:p>
    <w:p w14:paraId="7A68DEC8" w14:textId="55988DD8" w:rsidR="00DC7640" w:rsidRPr="00AF6A9E" w:rsidRDefault="003B2059" w:rsidP="002F4C0B">
      <w:pPr>
        <w:pStyle w:val="tl1"/>
        <w:numPr>
          <w:ilvl w:val="2"/>
          <w:numId w:val="8"/>
        </w:numPr>
        <w:tabs>
          <w:tab w:val="left" w:pos="993"/>
        </w:tabs>
        <w:ind w:left="426" w:firstLine="0"/>
        <w:rPr>
          <w:rFonts w:ascii="Calibri" w:hAnsi="Calibri" w:cs="Times New Roman"/>
          <w:b/>
          <w:bCs/>
          <w:sz w:val="20"/>
          <w:szCs w:val="20"/>
        </w:rPr>
      </w:pPr>
      <w:r w:rsidRPr="003D7901">
        <w:rPr>
          <w:rFonts w:ascii="Calibri" w:hAnsi="Calibri" w:cs="Calibri"/>
          <w:sz w:val="20"/>
          <w:szCs w:val="20"/>
        </w:rPr>
        <w:t xml:space="preserve">Vyplnenú </w:t>
      </w:r>
      <w:r>
        <w:rPr>
          <w:rFonts w:ascii="Calibri" w:hAnsi="Calibri" w:cs="Calibri"/>
          <w:sz w:val="20"/>
        </w:rPr>
        <w:t>časť</w:t>
      </w:r>
      <w:r w:rsidRPr="004D21AC">
        <w:rPr>
          <w:rFonts w:ascii="Calibri" w:hAnsi="Calibri" w:cs="Calibri"/>
          <w:sz w:val="20"/>
        </w:rPr>
        <w:t xml:space="preserve"> H</w:t>
      </w:r>
      <w:r>
        <w:rPr>
          <w:rFonts w:ascii="Calibri" w:hAnsi="Calibri" w:cs="Calibri"/>
          <w:sz w:val="20"/>
        </w:rPr>
        <w:t xml:space="preserve">. týchto SP </w:t>
      </w:r>
      <w:r w:rsidRPr="000A2438">
        <w:rPr>
          <w:rFonts w:ascii="Calibri" w:hAnsi="Calibri" w:cs="Calibri"/>
          <w:sz w:val="20"/>
        </w:rPr>
        <w:t xml:space="preserve">- </w:t>
      </w:r>
      <w:r w:rsidR="00DC7640" w:rsidRPr="008926DF">
        <w:rPr>
          <w:rFonts w:ascii="Calibri" w:hAnsi="Calibri" w:cs="Times New Roman"/>
          <w:b/>
          <w:sz w:val="20"/>
          <w:szCs w:val="20"/>
        </w:rPr>
        <w:t>ČESTNÉ VYHLÁSENIE K PREUKÁZANIU SPLNENIA PODMIENOK</w:t>
      </w:r>
      <w:r w:rsidR="000A2438" w:rsidRPr="007D6236">
        <w:rPr>
          <w:rFonts w:ascii="Calibri" w:hAnsi="Calibri" w:cs="Times New Roman"/>
          <w:b/>
          <w:sz w:val="20"/>
          <w:szCs w:val="20"/>
        </w:rPr>
        <w:t xml:space="preserve"> ÚČASTI</w:t>
      </w:r>
      <w:r w:rsidR="00DC7640" w:rsidRPr="000A2438">
        <w:rPr>
          <w:rFonts w:ascii="Calibri" w:hAnsi="Calibri" w:cs="Times New Roman"/>
          <w:sz w:val="20"/>
          <w:szCs w:val="20"/>
        </w:rPr>
        <w:t>.</w:t>
      </w:r>
      <w:r w:rsidR="00DC7640" w:rsidRPr="00AF6A9E">
        <w:rPr>
          <w:rFonts w:ascii="Calibri" w:hAnsi="Calibri" w:cs="Times New Roman"/>
          <w:sz w:val="20"/>
          <w:szCs w:val="20"/>
        </w:rPr>
        <w:t xml:space="preserve"> </w:t>
      </w:r>
      <w:r w:rsidR="00DC7640" w:rsidRPr="00AF6A9E">
        <w:rPr>
          <w:rFonts w:ascii="Calibri" w:hAnsi="Calibri" w:cs="Times New Roman"/>
          <w:sz w:val="20"/>
          <w:szCs w:val="20"/>
          <w:u w:val="single"/>
        </w:rPr>
        <w:t xml:space="preserve">Uvedené čestné vyhlásenie </w:t>
      </w:r>
      <w:r w:rsidR="00DC7640" w:rsidRPr="00A63A84">
        <w:rPr>
          <w:rFonts w:ascii="Calibri" w:hAnsi="Calibri" w:cs="Times New Roman"/>
          <w:bCs/>
          <w:sz w:val="20"/>
          <w:szCs w:val="20"/>
          <w:u w:val="single"/>
        </w:rPr>
        <w:t>uchádzač predkladá</w:t>
      </w:r>
      <w:r w:rsidR="00DC7640" w:rsidRPr="00AF6A9E">
        <w:rPr>
          <w:rFonts w:ascii="Calibri" w:hAnsi="Calibri" w:cs="Times New Roman"/>
          <w:b/>
          <w:sz w:val="20"/>
          <w:szCs w:val="20"/>
          <w:u w:val="single"/>
        </w:rPr>
        <w:t xml:space="preserve"> len v prípade</w:t>
      </w:r>
      <w:r w:rsidR="00DC7640" w:rsidRPr="00AF6A9E">
        <w:rPr>
          <w:rFonts w:ascii="Calibri" w:hAnsi="Calibri" w:cs="Times New Roman"/>
          <w:sz w:val="20"/>
          <w:szCs w:val="20"/>
          <w:u w:val="single"/>
        </w:rPr>
        <w:t>, že ním preukazuje splnenie všetkých podmienok účasti určených verejným obstarávateľom</w:t>
      </w:r>
      <w:r w:rsidR="000A2438">
        <w:rPr>
          <w:rFonts w:ascii="Calibri" w:hAnsi="Calibri" w:cs="Times New Roman"/>
          <w:sz w:val="20"/>
          <w:szCs w:val="20"/>
        </w:rPr>
        <w:t>.</w:t>
      </w:r>
    </w:p>
    <w:p w14:paraId="11233FCF" w14:textId="77777777" w:rsidR="00353D32" w:rsidRDefault="00353D32" w:rsidP="00353D32">
      <w:pPr>
        <w:pStyle w:val="tl1"/>
        <w:tabs>
          <w:tab w:val="left" w:pos="1134"/>
        </w:tabs>
        <w:ind w:left="567"/>
        <w:rPr>
          <w:rFonts w:ascii="Calibri" w:hAnsi="Calibri" w:cs="Times New Roman"/>
          <w:sz w:val="20"/>
          <w:szCs w:val="20"/>
        </w:rPr>
      </w:pPr>
    </w:p>
    <w:p w14:paraId="31FBF08E" w14:textId="02CBA3DF" w:rsidR="00E5007A" w:rsidRDefault="00E5007A" w:rsidP="002F4C0B">
      <w:pPr>
        <w:pStyle w:val="tl1"/>
        <w:numPr>
          <w:ilvl w:val="2"/>
          <w:numId w:val="8"/>
        </w:numPr>
        <w:tabs>
          <w:tab w:val="left" w:pos="993"/>
        </w:tabs>
        <w:ind w:left="426"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2F4C0B">
      <w:pPr>
        <w:pStyle w:val="tl1"/>
        <w:numPr>
          <w:ilvl w:val="1"/>
          <w:numId w:val="8"/>
        </w:numPr>
        <w:tabs>
          <w:tab w:val="left" w:pos="426"/>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7619FB">
        <w:rPr>
          <w:rFonts w:ascii="Calibri" w:hAnsi="Calibri"/>
          <w:b/>
          <w:bCs/>
          <w:sz w:val="20"/>
        </w:rPr>
        <w:t>odporúča</w:t>
      </w:r>
      <w:r w:rsidRPr="00353D32">
        <w:rPr>
          <w:rFonts w:ascii="Calibri" w:hAnsi="Calibri"/>
          <w:sz w:val="20"/>
        </w:rPr>
        <w:t xml:space="preserve"> uchádzačom predložiť aj:</w:t>
      </w:r>
    </w:p>
    <w:p w14:paraId="55885E5B" w14:textId="6C3871FE" w:rsidR="00E5007A" w:rsidRDefault="00E5007A" w:rsidP="002F4C0B">
      <w:pPr>
        <w:pStyle w:val="tl1"/>
        <w:numPr>
          <w:ilvl w:val="2"/>
          <w:numId w:val="8"/>
        </w:numPr>
        <w:tabs>
          <w:tab w:val="left" w:pos="993"/>
        </w:tabs>
        <w:spacing w:before="120"/>
        <w:ind w:left="426"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2F4C0B">
      <w:pPr>
        <w:pStyle w:val="tl1"/>
        <w:numPr>
          <w:ilvl w:val="2"/>
          <w:numId w:val="8"/>
        </w:numPr>
        <w:tabs>
          <w:tab w:val="left" w:pos="993"/>
        </w:tabs>
        <w:spacing w:before="120"/>
        <w:ind w:left="426"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w:t>
      </w:r>
      <w:r w:rsidRPr="00353D32">
        <w:rPr>
          <w:rFonts w:ascii="Calibri" w:hAnsi="Calibri" w:cs="Times New Roman"/>
          <w:sz w:val="20"/>
          <w:szCs w:val="20"/>
        </w:rPr>
        <w:lastRenderedPageBreak/>
        <w:t xml:space="preserve">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p w14:paraId="0440050F" w14:textId="77777777" w:rsidR="00E5007A" w:rsidRPr="006573FE" w:rsidRDefault="00E5007A" w:rsidP="00E5007A">
      <w:pPr>
        <w:pStyle w:val="tl1"/>
        <w:rPr>
          <w:rFonts w:ascii="Calibri" w:hAnsi="Calibri" w:cs="Times New Roman"/>
          <w:b/>
          <w:bCs/>
          <w:sz w:val="20"/>
          <w:szCs w:val="20"/>
        </w:rPr>
      </w:pPr>
    </w:p>
    <w:p w14:paraId="270EBFF5" w14:textId="28E57138" w:rsidR="00E5007A" w:rsidRPr="00846279"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2F4C0B">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05353F33" w:rsidR="00E5007A" w:rsidRPr="00377ADB"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PREDKLADANIE PONÚK</w:t>
      </w:r>
    </w:p>
    <w:p w14:paraId="410A07A1" w14:textId="745266B2" w:rsidR="00E5007A" w:rsidRDefault="00E5007A" w:rsidP="002F4C0B">
      <w:pPr>
        <w:pStyle w:val="tl1"/>
        <w:numPr>
          <w:ilvl w:val="1"/>
          <w:numId w:val="8"/>
        </w:numPr>
        <w:tabs>
          <w:tab w:val="left" w:pos="426"/>
        </w:tabs>
        <w:ind w:left="0" w:firstLine="0"/>
        <w:rPr>
          <w:rFonts w:ascii="Calibri" w:hAnsi="Calibri" w:cs="Calibri"/>
          <w:b/>
          <w:sz w:val="20"/>
          <w:szCs w:val="20"/>
        </w:rPr>
      </w:pPr>
      <w:r w:rsidRPr="00A63A84">
        <w:rPr>
          <w:rFonts w:ascii="Calibri" w:hAnsi="Calibri" w:cs="Calibri"/>
          <w:bCs/>
          <w:sz w:val="20"/>
          <w:szCs w:val="20"/>
        </w:rPr>
        <w:t>Ponuky musia byť doručené</w:t>
      </w:r>
      <w:r w:rsidRPr="00F468A7">
        <w:rPr>
          <w:rFonts w:ascii="Calibri" w:hAnsi="Calibri" w:cs="Calibri"/>
          <w:b/>
          <w:sz w:val="20"/>
          <w:szCs w:val="20"/>
        </w:rPr>
        <w:t xml:space="preserve"> </w:t>
      </w:r>
      <w:r w:rsidRPr="009870C9">
        <w:rPr>
          <w:rFonts w:ascii="Calibri" w:hAnsi="Calibri" w:cs="Calibri"/>
          <w:b/>
          <w:sz w:val="20"/>
          <w:szCs w:val="20"/>
        </w:rPr>
        <w:t>v lehote na predkladanie ponúk</w:t>
      </w:r>
      <w:r w:rsidRPr="000A2438">
        <w:rPr>
          <w:rFonts w:ascii="Calibri" w:hAnsi="Calibri" w:cs="Calibri"/>
          <w:bCs/>
          <w:sz w:val="20"/>
          <w:szCs w:val="20"/>
        </w:rPr>
        <w:t>,</w:t>
      </w:r>
      <w:r w:rsidRPr="000A2438">
        <w:rPr>
          <w:rFonts w:ascii="Calibri" w:hAnsi="Calibri" w:cs="Calibri"/>
          <w:b/>
          <w:sz w:val="20"/>
          <w:szCs w:val="20"/>
        </w:rPr>
        <w:t xml:space="preserve"> </w:t>
      </w:r>
      <w:r w:rsidRPr="000A2438">
        <w:rPr>
          <w:rFonts w:ascii="Calibri" w:hAnsi="Calibri" w:cs="Calibri"/>
          <w:bCs/>
          <w:sz w:val="20"/>
          <w:szCs w:val="20"/>
        </w:rPr>
        <w:t>ktorá</w:t>
      </w:r>
      <w:r w:rsidRPr="00A63A84">
        <w:rPr>
          <w:rFonts w:ascii="Calibri" w:hAnsi="Calibri" w:cs="Calibri"/>
          <w:bCs/>
          <w:sz w:val="20"/>
          <w:szCs w:val="20"/>
        </w:rPr>
        <w:t xml:space="preserve"> je uvedená </w:t>
      </w:r>
      <w:r w:rsidRPr="00F468A7">
        <w:rPr>
          <w:rFonts w:ascii="Calibri" w:hAnsi="Calibri" w:cs="Calibri"/>
          <w:b/>
          <w:sz w:val="20"/>
          <w:szCs w:val="20"/>
        </w:rPr>
        <w:t xml:space="preserve">vo </w:t>
      </w:r>
      <w:r w:rsidR="000A2438">
        <w:rPr>
          <w:rFonts w:ascii="Calibri" w:hAnsi="Calibri" w:cs="Calibri"/>
          <w:b/>
          <w:sz w:val="20"/>
          <w:szCs w:val="20"/>
        </w:rPr>
        <w:t>V</w:t>
      </w:r>
      <w:r w:rsidR="000A2438" w:rsidRPr="00F468A7">
        <w:rPr>
          <w:rFonts w:ascii="Calibri" w:hAnsi="Calibri" w:cs="Calibri"/>
          <w:b/>
          <w:sz w:val="20"/>
          <w:szCs w:val="20"/>
        </w:rPr>
        <w:t xml:space="preserve">ýzve </w:t>
      </w:r>
      <w:r w:rsidRPr="00F468A7">
        <w:rPr>
          <w:rFonts w:ascii="Calibri" w:hAnsi="Calibri" w:cs="Calibri"/>
          <w:b/>
          <w:sz w:val="20"/>
          <w:szCs w:val="20"/>
        </w:rPr>
        <w:t>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w:t>
      </w:r>
      <w:r w:rsidR="007402D1">
        <w:rPr>
          <w:rFonts w:ascii="Calibri" w:hAnsi="Calibri" w:cs="Calibri"/>
          <w:b/>
          <w:sz w:val="20"/>
          <w:szCs w:val="20"/>
        </w:rPr>
        <w:t xml:space="preserve">      </w:t>
      </w:r>
      <w:r w:rsidRPr="00F468A7">
        <w:rPr>
          <w:rFonts w:ascii="Calibri" w:hAnsi="Calibri" w:cs="Calibri"/>
          <w:b/>
          <w:sz w:val="20"/>
          <w:szCs w:val="20"/>
        </w:rPr>
        <w:t xml:space="preserve">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685D9C7A" w:rsidR="00E5007A" w:rsidRPr="001E0EC3"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08F6CB98" w14:textId="77777777" w:rsidR="001E0EC3" w:rsidRDefault="001E0EC3" w:rsidP="001E0EC3">
      <w:pPr>
        <w:pStyle w:val="Odsekzoznamu"/>
        <w:rPr>
          <w:rFonts w:ascii="Calibri" w:hAnsi="Calibri" w:cs="Calibri"/>
          <w:b/>
          <w:sz w:val="20"/>
          <w:szCs w:val="20"/>
        </w:rPr>
      </w:pPr>
    </w:p>
    <w:p w14:paraId="6A48E144" w14:textId="395E89B4" w:rsidR="001E0EC3" w:rsidRPr="002A4562" w:rsidRDefault="001E0EC3"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Na ponuky predložené iným spôsobom (v listinnej podobe) sa nebude prihliadať.</w:t>
      </w:r>
    </w:p>
    <w:p w14:paraId="6EBC86EC" w14:textId="77777777" w:rsidR="002A4562" w:rsidRDefault="002A4562" w:rsidP="002A4562">
      <w:pPr>
        <w:pStyle w:val="Odsekzoznamu"/>
        <w:rPr>
          <w:rFonts w:ascii="Calibri" w:hAnsi="Calibri" w:cs="Calibri"/>
          <w:b/>
          <w:sz w:val="20"/>
          <w:szCs w:val="20"/>
        </w:rPr>
      </w:pPr>
    </w:p>
    <w:p w14:paraId="51910531" w14:textId="77777777" w:rsidR="002A4562" w:rsidRDefault="002A4562" w:rsidP="002F4C0B">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43811393" w14:textId="77777777" w:rsidR="002A4562" w:rsidRDefault="002A4562" w:rsidP="002A4562">
      <w:pPr>
        <w:pStyle w:val="Odsekzoznamu"/>
        <w:rPr>
          <w:rFonts w:ascii="Calibri" w:hAnsi="Calibri" w:cs="Arial"/>
          <w:sz w:val="20"/>
          <w:szCs w:val="20"/>
        </w:rPr>
      </w:pPr>
    </w:p>
    <w:p w14:paraId="1B982EEF" w14:textId="65A2E237" w:rsidR="002A4562" w:rsidRPr="002A4562" w:rsidRDefault="002A4562" w:rsidP="002F4C0B">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384D36A1" w14:textId="77777777" w:rsidR="002A4562" w:rsidRPr="007F5BEC" w:rsidRDefault="002A4562" w:rsidP="00EA305D">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053593FC"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737AE7B0"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4D172D2B" w14:textId="77777777" w:rsidR="002A4562" w:rsidRPr="008920C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AD594DB" w14:textId="0AD842B6" w:rsidR="002A4562" w:rsidRPr="002A4562" w:rsidRDefault="002A4562" w:rsidP="002F4C0B">
      <w:pPr>
        <w:pStyle w:val="tl1"/>
        <w:numPr>
          <w:ilvl w:val="1"/>
          <w:numId w:val="8"/>
        </w:numPr>
        <w:tabs>
          <w:tab w:val="left" w:pos="426"/>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6873E3F0" w14:textId="77777777" w:rsidR="00353D32" w:rsidRDefault="00353D32" w:rsidP="00353D32">
      <w:pPr>
        <w:pStyle w:val="Odsekzoznamu"/>
        <w:rPr>
          <w:rFonts w:ascii="Calibri" w:hAnsi="Calibri" w:cs="Calibri"/>
          <w:b/>
          <w:sz w:val="20"/>
          <w:szCs w:val="20"/>
        </w:rPr>
      </w:pPr>
    </w:p>
    <w:p w14:paraId="38CD6131" w14:textId="65516D81" w:rsidR="00E5007A" w:rsidRPr="00353D32"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w:t>
      </w:r>
      <w:r w:rsidR="007402D1">
        <w:rPr>
          <w:rFonts w:ascii="Calibri" w:hAnsi="Calibri" w:cs="Arial"/>
          <w:sz w:val="20"/>
          <w:szCs w:val="20"/>
        </w:rPr>
        <w:t xml:space="preserve"> </w:t>
      </w:r>
      <w:r w:rsidRPr="00353D32">
        <w:rPr>
          <w:rFonts w:ascii="Calibri" w:hAnsi="Calibri" w:cs="Arial"/>
          <w:sz w:val="20"/>
          <w:szCs w:val="20"/>
        </w:rPr>
        <w:t xml:space="preserve">v systéme JOSEPHINE umiestnenom na webovej adrese </w:t>
      </w:r>
      <w:hyperlink r:id="rId17"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V predloženej ponuke prostredníctvom systému JOSEPHINE musia byť pripojené požadované naskenované doklady tak, ako je uvedené v týchto súťažných podkladoch a vyplnenie </w:t>
      </w:r>
      <w:proofErr w:type="spellStart"/>
      <w:r w:rsidRPr="00353D32">
        <w:rPr>
          <w:rFonts w:ascii="Calibri" w:hAnsi="Calibri" w:cs="Arial"/>
          <w:sz w:val="20"/>
          <w:szCs w:val="20"/>
        </w:rPr>
        <w:t>položkového</w:t>
      </w:r>
      <w:proofErr w:type="spellEnd"/>
      <w:r w:rsidRPr="00353D32">
        <w:rPr>
          <w:rFonts w:ascii="Calibri" w:hAnsi="Calibri" w:cs="Arial"/>
          <w:sz w:val="20"/>
          <w:szCs w:val="20"/>
        </w:rPr>
        <w:t xml:space="preserve">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32BF46B0" w:rsidR="00E5007A" w:rsidRPr="008824CB"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0F91DEF3" w14:textId="77777777" w:rsidR="008824CB" w:rsidRDefault="008824CB" w:rsidP="008824CB">
      <w:pPr>
        <w:pStyle w:val="Odsekzoznamu"/>
        <w:rPr>
          <w:rFonts w:ascii="Calibri" w:hAnsi="Calibri" w:cs="Calibri"/>
          <w:b/>
          <w:sz w:val="20"/>
          <w:szCs w:val="20"/>
        </w:rPr>
      </w:pPr>
    </w:p>
    <w:p w14:paraId="00A4FA80" w14:textId="6D8FE54C" w:rsidR="00E5007A" w:rsidRDefault="00E5007A" w:rsidP="002F4C0B">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2F4C0B">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8F97EAC" w14:textId="77777777" w:rsidR="00E5007A" w:rsidRPr="00377ADB" w:rsidRDefault="00E5007A" w:rsidP="00817245">
      <w:pPr>
        <w:pStyle w:val="tl1"/>
        <w:shd w:val="clear" w:color="auto" w:fill="FFFFFF" w:themeFill="background1"/>
        <w:rPr>
          <w:rFonts w:ascii="Calibri" w:hAnsi="Calibri" w:cs="Calibri"/>
          <w:sz w:val="20"/>
          <w:szCs w:val="20"/>
        </w:rPr>
      </w:pPr>
    </w:p>
    <w:p w14:paraId="767D80EC" w14:textId="66C63070" w:rsidR="00E5007A" w:rsidRPr="00817245" w:rsidRDefault="00E5007A" w:rsidP="002F4C0B">
      <w:pPr>
        <w:pStyle w:val="tl1"/>
        <w:numPr>
          <w:ilvl w:val="0"/>
          <w:numId w:val="8"/>
        </w:numPr>
        <w:shd w:val="clear" w:color="auto" w:fill="FFFFFF" w:themeFill="background1"/>
        <w:ind w:left="426" w:hanging="426"/>
        <w:jc w:val="left"/>
        <w:rPr>
          <w:rFonts w:ascii="Calibri" w:hAnsi="Calibri" w:cs="Calibri"/>
          <w:b/>
          <w:bCs/>
          <w:sz w:val="20"/>
          <w:szCs w:val="20"/>
        </w:rPr>
      </w:pPr>
      <w:r w:rsidRPr="00817245">
        <w:rPr>
          <w:rFonts w:ascii="Calibri" w:hAnsi="Calibri" w:cs="Calibri"/>
          <w:b/>
          <w:bCs/>
          <w:sz w:val="20"/>
          <w:szCs w:val="20"/>
        </w:rPr>
        <w:t>OTVÁRANIE PONÚK</w:t>
      </w:r>
    </w:p>
    <w:p w14:paraId="23B0CDC9" w14:textId="12DD76C5" w:rsidR="000409C1" w:rsidRPr="00817245" w:rsidRDefault="000409C1" w:rsidP="002F4C0B">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002A170D" w:rsidRPr="00817245">
        <w:rPr>
          <w:rFonts w:ascii="Calibri" w:hAnsi="Calibri" w:cs="Calibri"/>
          <w:sz w:val="20"/>
          <w:szCs w:val="20"/>
        </w:rPr>
        <w:t>uskutoční elektronicky</w:t>
      </w:r>
      <w:r w:rsidR="002A170D" w:rsidRPr="00426A36">
        <w:rPr>
          <w:rFonts w:asciiTheme="minorHAnsi" w:hAnsiTheme="minorHAnsi" w:cstheme="minorHAnsi"/>
          <w:sz w:val="20"/>
          <w:szCs w:val="20"/>
        </w:rPr>
        <w:t xml:space="preserve"> (on-line). Pri otváraní ponúk bude použitý postup </w:t>
      </w:r>
      <w:r w:rsidR="00954980" w:rsidRPr="00426A36">
        <w:rPr>
          <w:rFonts w:asciiTheme="minorHAnsi" w:hAnsiTheme="minorHAnsi" w:cstheme="minorHAnsi"/>
          <w:sz w:val="20"/>
          <w:szCs w:val="20"/>
        </w:rPr>
        <w:t xml:space="preserve">podľa </w:t>
      </w:r>
      <w:r w:rsidR="002A170D" w:rsidRPr="00426A36">
        <w:rPr>
          <w:rFonts w:asciiTheme="minorHAnsi" w:hAnsiTheme="minorHAnsi" w:cstheme="minorHAnsi"/>
          <w:sz w:val="20"/>
          <w:szCs w:val="20"/>
        </w:rPr>
        <w:t>§</w:t>
      </w:r>
      <w:r w:rsidR="00954980" w:rsidRPr="00426A36">
        <w:rPr>
          <w:rFonts w:asciiTheme="minorHAnsi" w:hAnsiTheme="minorHAnsi" w:cstheme="minorHAnsi"/>
          <w:sz w:val="20"/>
          <w:szCs w:val="20"/>
        </w:rPr>
        <w:t xml:space="preserve"> </w:t>
      </w:r>
      <w:r w:rsidR="00954980" w:rsidRPr="00954980">
        <w:rPr>
          <w:rFonts w:asciiTheme="minorHAnsi" w:hAnsiTheme="minorHAnsi" w:cstheme="minorHAnsi"/>
          <w:sz w:val="20"/>
          <w:szCs w:val="20"/>
        </w:rPr>
        <w:t>114 ods. 4 ZVO</w:t>
      </w:r>
      <w:r w:rsidR="00426A36">
        <w:rPr>
          <w:rFonts w:asciiTheme="minorHAnsi" w:hAnsiTheme="minorHAnsi" w:cstheme="minorHAnsi"/>
          <w:sz w:val="20"/>
          <w:szCs w:val="20"/>
        </w:rPr>
        <w:t>, postupom podľa § 112 ods. 6 ZVO, druhá veta</w:t>
      </w:r>
      <w:r w:rsidR="002A170D" w:rsidRPr="00954980">
        <w:rPr>
          <w:rFonts w:asciiTheme="minorHAnsi" w:hAnsiTheme="minorHAnsi" w:cstheme="minorHAnsi"/>
          <w:sz w:val="20"/>
          <w:szCs w:val="20"/>
        </w:rPr>
        <w:t>.</w:t>
      </w:r>
    </w:p>
    <w:p w14:paraId="13FEF53E" w14:textId="77777777" w:rsidR="00B602DD" w:rsidRPr="00817245" w:rsidRDefault="00B602DD" w:rsidP="00817245">
      <w:pPr>
        <w:pStyle w:val="tl1"/>
        <w:shd w:val="clear" w:color="auto" w:fill="FFFFFF" w:themeFill="background1"/>
        <w:tabs>
          <w:tab w:val="left" w:pos="567"/>
        </w:tabs>
        <w:rPr>
          <w:rFonts w:asciiTheme="minorHAnsi" w:hAnsiTheme="minorHAnsi" w:cstheme="minorHAnsi"/>
          <w:sz w:val="20"/>
          <w:szCs w:val="20"/>
        </w:rPr>
      </w:pPr>
    </w:p>
    <w:p w14:paraId="593CE82E" w14:textId="3B221830" w:rsidR="000409C1" w:rsidRPr="00817245" w:rsidRDefault="002A170D" w:rsidP="002F4C0B">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8"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sidR="00817245">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je uvedený vo Výzve na predkladanie ponúk</w:t>
      </w:r>
      <w:r w:rsidR="000409C1" w:rsidRPr="00817245">
        <w:rPr>
          <w:rFonts w:asciiTheme="minorHAnsi" w:hAnsiTheme="minorHAnsi" w:cstheme="minorHAnsi"/>
          <w:sz w:val="20"/>
          <w:szCs w:val="20"/>
        </w:rPr>
        <w:t>.</w:t>
      </w:r>
    </w:p>
    <w:p w14:paraId="5F67F806" w14:textId="77777777" w:rsidR="00B602DD" w:rsidRPr="00817245" w:rsidRDefault="00B602DD" w:rsidP="00817245">
      <w:pPr>
        <w:pStyle w:val="Odsekzoznamu"/>
        <w:shd w:val="clear" w:color="auto" w:fill="FFFFFF" w:themeFill="background1"/>
        <w:jc w:val="both"/>
        <w:rPr>
          <w:rFonts w:asciiTheme="minorHAnsi" w:hAnsiTheme="minorHAnsi" w:cstheme="minorHAnsi"/>
          <w:sz w:val="20"/>
          <w:szCs w:val="20"/>
        </w:rPr>
      </w:pPr>
    </w:p>
    <w:p w14:paraId="7847F659" w14:textId="73FE725A" w:rsidR="00817245" w:rsidRPr="00817245" w:rsidRDefault="002A170D" w:rsidP="002F4C0B">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00817245" w:rsidRPr="00817245">
        <w:rPr>
          <w:rFonts w:asciiTheme="minorHAnsi" w:hAnsiTheme="minorHAnsi" w:cstheme="minorHAnsi"/>
          <w:sz w:val="20"/>
          <w:szCs w:val="20"/>
        </w:rPr>
        <w:t>.</w:t>
      </w:r>
    </w:p>
    <w:p w14:paraId="2F8AF8F7" w14:textId="77777777" w:rsidR="00817245" w:rsidRPr="00817245" w:rsidRDefault="00817245" w:rsidP="00817245">
      <w:pPr>
        <w:pStyle w:val="tl1"/>
        <w:shd w:val="clear" w:color="auto" w:fill="FFFFFF" w:themeFill="background1"/>
        <w:tabs>
          <w:tab w:val="left" w:pos="426"/>
        </w:tabs>
        <w:rPr>
          <w:rFonts w:ascii="Calibri" w:hAnsi="Calibri" w:cs="Calibri"/>
          <w:sz w:val="20"/>
          <w:szCs w:val="20"/>
        </w:rPr>
      </w:pPr>
    </w:p>
    <w:p w14:paraId="5584D320" w14:textId="361D092D" w:rsidR="003703F6" w:rsidRPr="00817245" w:rsidRDefault="002A170D" w:rsidP="002F4C0B">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sidR="00817245">
        <w:rPr>
          <w:rFonts w:ascii="Calibri" w:hAnsi="Calibri" w:cs="Calibri"/>
          <w:sz w:val="20"/>
          <w:szCs w:val="20"/>
        </w:rPr>
        <w:t> </w:t>
      </w:r>
      <w:r w:rsidR="00817245" w:rsidRPr="00817245">
        <w:rPr>
          <w:rFonts w:ascii="Calibri" w:hAnsi="Calibri" w:cs="Calibri"/>
          <w:sz w:val="20"/>
          <w:szCs w:val="20"/>
        </w:rPr>
        <w:t>lehote</w:t>
      </w:r>
      <w:r w:rsidR="00817245">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73D15D1F" w14:textId="77777777" w:rsidR="000409C1" w:rsidRPr="00817245" w:rsidRDefault="000409C1" w:rsidP="00817245">
      <w:pPr>
        <w:pStyle w:val="tl1"/>
        <w:shd w:val="clear" w:color="auto" w:fill="FFFFFF" w:themeFill="background1"/>
        <w:rPr>
          <w:rFonts w:asciiTheme="minorHAnsi" w:hAnsiTheme="minorHAnsi" w:cstheme="minorHAnsi"/>
          <w:sz w:val="20"/>
          <w:szCs w:val="20"/>
        </w:rPr>
      </w:pPr>
    </w:p>
    <w:p w14:paraId="41EE6267" w14:textId="0926D4C5" w:rsidR="000409C1" w:rsidRPr="00817245" w:rsidRDefault="00817245" w:rsidP="002F4C0B">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 xml:space="preserve">Verejný obstarávateľ najneskôr do piatich pracovných dní odo dňa otvárania ponúk pošle všetkým uchádzačom, ktorí predložili ponuky v lehote na predkladanie ponúk, zápisnicu z otvárania ponúk, ktorá obsahuje údaje zverejnené </w:t>
      </w:r>
      <w:r>
        <w:rPr>
          <w:rFonts w:ascii="Calibri" w:hAnsi="Calibri" w:cs="Cambria"/>
          <w:sz w:val="20"/>
          <w:szCs w:val="20"/>
        </w:rPr>
        <w:t xml:space="preserve">    </w:t>
      </w:r>
      <w:r w:rsidRPr="00817245">
        <w:rPr>
          <w:rFonts w:ascii="Calibri" w:hAnsi="Calibri" w:cs="Cambria"/>
          <w:sz w:val="20"/>
          <w:szCs w:val="20"/>
        </w:rPr>
        <w:t>na otváraní ponúk.</w:t>
      </w:r>
    </w:p>
    <w:p w14:paraId="35B4A69C" w14:textId="77777777" w:rsidR="00E5007A" w:rsidRPr="00377ADB" w:rsidRDefault="00E5007A" w:rsidP="00817245">
      <w:pPr>
        <w:pStyle w:val="tl1"/>
        <w:shd w:val="clear" w:color="auto" w:fill="FFFFFF" w:themeFill="background1"/>
        <w:rPr>
          <w:rFonts w:ascii="Calibri" w:hAnsi="Calibri" w:cs="Cambria"/>
          <w:sz w:val="20"/>
          <w:szCs w:val="20"/>
        </w:rPr>
      </w:pPr>
    </w:p>
    <w:p w14:paraId="6E68704E" w14:textId="3669F7AD" w:rsidR="00E5007A" w:rsidRPr="00846279"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52016657" w:rsidR="00E5007A" w:rsidRPr="00377ADB" w:rsidRDefault="00E5007A" w:rsidP="002F4C0B">
      <w:pPr>
        <w:pStyle w:val="Nadpis3"/>
        <w:numPr>
          <w:ilvl w:val="1"/>
          <w:numId w:val="8"/>
        </w:numPr>
        <w:tabs>
          <w:tab w:val="left" w:pos="426"/>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w:t>
      </w:r>
      <w:r w:rsidR="009870C9" w:rsidRPr="009870C9">
        <w:rPr>
          <w:rFonts w:ascii="Calibri" w:hAnsi="Calibri" w:cs="Calibri"/>
          <w:b w:val="0"/>
          <w:sz w:val="20"/>
          <w:szCs w:val="20"/>
          <w:lang w:val="sk-SK"/>
        </w:rPr>
        <w:t>§ 40 ZVO a §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2F4C0B">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0850C5FC" w:rsidR="003703F6" w:rsidRDefault="003703F6" w:rsidP="002F4C0B">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Vzhľadom ku skutočnosti, že verejný obstarávateľ v predmetnom verejnom obstarávaní využije postup v súlade s § 112 ods. 6 druhá veta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6BFEACDE" w:rsidR="003703F6" w:rsidRPr="007276B4" w:rsidRDefault="003703F6" w:rsidP="002F4C0B">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21B140CC" w14:textId="5F7CAA0D" w:rsidR="003703F6" w:rsidRPr="00060EF9" w:rsidRDefault="003703F6" w:rsidP="002F4C0B">
      <w:pPr>
        <w:pStyle w:val="Odsekzoznamu"/>
        <w:numPr>
          <w:ilvl w:val="0"/>
          <w:numId w:val="12"/>
        </w:numPr>
        <w:ind w:left="284" w:firstLine="142"/>
        <w:jc w:val="both"/>
        <w:rPr>
          <w:rFonts w:ascii="Calibri" w:hAnsi="Calibri"/>
          <w:sz w:val="20"/>
          <w:szCs w:val="20"/>
        </w:rPr>
      </w:pPr>
      <w:r w:rsidRPr="00060EF9">
        <w:rPr>
          <w:rFonts w:ascii="Calibri" w:hAnsi="Calibri"/>
          <w:sz w:val="20"/>
          <w:szCs w:val="20"/>
        </w:rPr>
        <w:t>splnenie podmienok účasti podľa § 40 ZVO a</w:t>
      </w:r>
    </w:p>
    <w:p w14:paraId="7821C023" w14:textId="12EFFE08" w:rsidR="00AF6C64" w:rsidRPr="007619FB" w:rsidRDefault="003703F6" w:rsidP="002F4C0B">
      <w:pPr>
        <w:pStyle w:val="Odsekzoznamu"/>
        <w:numPr>
          <w:ilvl w:val="0"/>
          <w:numId w:val="12"/>
        </w:numPr>
        <w:ind w:left="284" w:firstLine="142"/>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4E21C6C" w14:textId="38268448"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w:t>
      </w:r>
      <w:r w:rsidR="00642E24">
        <w:rPr>
          <w:rFonts w:ascii="Calibri" w:hAnsi="Calibri"/>
          <w:sz w:val="20"/>
          <w:szCs w:val="20"/>
        </w:rPr>
        <w:t> </w:t>
      </w:r>
      <w:r>
        <w:rPr>
          <w:rFonts w:ascii="Calibri" w:hAnsi="Calibri"/>
          <w:sz w:val="20"/>
          <w:szCs w:val="20"/>
        </w:rPr>
        <w:t>poradí</w:t>
      </w:r>
      <w:r w:rsidR="00642E24">
        <w:rPr>
          <w:rFonts w:ascii="Calibri" w:hAnsi="Calibri"/>
          <w:sz w:val="20"/>
          <w:szCs w:val="20"/>
        </w:rPr>
        <w:t xml:space="preserve"> </w:t>
      </w:r>
      <w:r w:rsidR="00642E24" w:rsidRPr="00642E24">
        <w:rPr>
          <w:rFonts w:ascii="Calibri" w:hAnsi="Calibri"/>
          <w:sz w:val="20"/>
          <w:szCs w:val="20"/>
        </w:rPr>
        <w:t>alebo u uchádzačov, ktorí sa umiestnili na prvom až treťom mieste v poradí.</w:t>
      </w:r>
    </w:p>
    <w:p w14:paraId="7DCF2480" w14:textId="77777777" w:rsidR="00E5007A" w:rsidRPr="00377ADB" w:rsidRDefault="00E5007A" w:rsidP="00E5007A">
      <w:pPr>
        <w:pStyle w:val="tl1"/>
        <w:rPr>
          <w:rFonts w:ascii="Calibri" w:hAnsi="Calibri" w:cs="Calibri"/>
          <w:b/>
          <w:bCs/>
          <w:sz w:val="20"/>
          <w:szCs w:val="20"/>
        </w:rPr>
      </w:pPr>
    </w:p>
    <w:p w14:paraId="0EB82F73" w14:textId="2089A9AE" w:rsidR="00E5007A" w:rsidRPr="00846279" w:rsidRDefault="00644B40"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2F4C0B">
      <w:pPr>
        <w:pStyle w:val="tl1"/>
        <w:numPr>
          <w:ilvl w:val="1"/>
          <w:numId w:val="8"/>
        </w:numPr>
        <w:ind w:left="426" w:hanging="426"/>
        <w:rPr>
          <w:rFonts w:ascii="Calibri" w:hAnsi="Calibri" w:cs="Calibri"/>
          <w:sz w:val="20"/>
          <w:szCs w:val="20"/>
        </w:rPr>
      </w:pPr>
      <w:r w:rsidRPr="00377ADB">
        <w:rPr>
          <w:rFonts w:ascii="Calibri" w:hAnsi="Calibri" w:cs="Calibri"/>
          <w:sz w:val="20"/>
          <w:szCs w:val="20"/>
        </w:rPr>
        <w:t>Komisia na vyhodnotenie ponúk bude postupovať pri vyhodnocovaní ponúk v súlade s </w:t>
      </w:r>
      <w:proofErr w:type="spellStart"/>
      <w:r w:rsidRPr="00377ADB">
        <w:rPr>
          <w:rFonts w:ascii="Calibri" w:hAnsi="Calibri" w:cs="Calibri"/>
          <w:sz w:val="20"/>
          <w:szCs w:val="20"/>
        </w:rPr>
        <w:t>ust</w:t>
      </w:r>
      <w:proofErr w:type="spellEnd"/>
      <w:r w:rsidRPr="00377ADB">
        <w:rPr>
          <w:rFonts w:ascii="Calibri" w:hAnsi="Calibri" w:cs="Calibri"/>
          <w:sz w:val="20"/>
          <w:szCs w:val="20"/>
        </w:rPr>
        <w:t xml:space="preserve">. § 53 ZVO. </w:t>
      </w:r>
    </w:p>
    <w:p w14:paraId="05F514FC" w14:textId="77777777" w:rsidR="007276B4" w:rsidRDefault="007276B4" w:rsidP="007276B4">
      <w:pPr>
        <w:pStyle w:val="tl1"/>
        <w:rPr>
          <w:rFonts w:ascii="Calibri" w:hAnsi="Calibri" w:cs="Calibri"/>
          <w:sz w:val="20"/>
          <w:szCs w:val="20"/>
        </w:rPr>
      </w:pPr>
    </w:p>
    <w:p w14:paraId="1BD7B77E" w14:textId="32803018" w:rsidR="007276B4" w:rsidRPr="00C47007" w:rsidRDefault="00E5007A" w:rsidP="002F4C0B">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Verejný obstarávateľ v zmysle § 112 ods. 6 ZVO rozhodol, že vyhodnotenie splnenia podmienok účasti a vyhodnotenie ponúk z hľadiska splnenia požiadaviek na predmet zákazky sa uskutoční po vyhodnotení ponúk na základe kritérií na vyhodnotenie ponúk</w:t>
      </w:r>
      <w:r w:rsidR="00CD69AB" w:rsidRPr="007276B4">
        <w:rPr>
          <w:rFonts w:ascii="Calibri" w:hAnsi="Calibri" w:cs="Calibri"/>
          <w:sz w:val="20"/>
          <w:szCs w:val="20"/>
        </w:rPr>
        <w:t xml:space="preserve"> a následne bude postupovať v súlade s bodom 18.4 týchto SP.</w:t>
      </w:r>
    </w:p>
    <w:p w14:paraId="5EE63D82" w14:textId="4D258B9A" w:rsidR="00CD69AB" w:rsidRDefault="00CD69AB" w:rsidP="002F4C0B">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77141FA3" w14:textId="4E6403FD" w:rsidR="00F468A7" w:rsidRPr="00E02E5F" w:rsidRDefault="00CD69AB" w:rsidP="002F4C0B">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72F7FD20" w14:textId="62108DF5"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voči subdodávateľom,</w:t>
      </w:r>
    </w:p>
    <w:p w14:paraId="03DA11C9" w14:textId="0795574B" w:rsidR="00CD69AB" w:rsidRPr="00A37AC2"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možnosti uchádzača získať štátnu pomoc.</w:t>
      </w: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 xml:space="preserve">poskytovateľom služieb, </w:t>
      </w:r>
      <w:r w:rsidRPr="00060EF9">
        <w:rPr>
          <w:rFonts w:ascii="Calibri" w:hAnsi="Calibri" w:cs="Calibri"/>
          <w:sz w:val="20"/>
          <w:szCs w:val="20"/>
        </w:rPr>
        <w:lastRenderedPageBreak/>
        <w:t>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2F4C0B">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2F4C0B">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37399A3A" w14:textId="77777777" w:rsidR="00E5007A" w:rsidRPr="00377ADB" w:rsidRDefault="00E5007A" w:rsidP="00E5007A">
      <w:pPr>
        <w:pStyle w:val="tl1"/>
        <w:rPr>
          <w:rFonts w:ascii="Calibri" w:hAnsi="Calibri" w:cs="Calibri"/>
          <w:sz w:val="20"/>
          <w:szCs w:val="20"/>
        </w:rPr>
      </w:pPr>
    </w:p>
    <w:p w14:paraId="37DE74EE" w14:textId="61C3D821" w:rsidR="00E5007A" w:rsidRPr="00377ADB"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2F4C0B">
      <w:pPr>
        <w:pStyle w:val="tl1"/>
        <w:numPr>
          <w:ilvl w:val="1"/>
          <w:numId w:val="8"/>
        </w:numPr>
        <w:tabs>
          <w:tab w:val="left" w:pos="426"/>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31476672" w:rsidR="00E5007A" w:rsidRPr="00846279" w:rsidRDefault="00E5007A" w:rsidP="002F4C0B">
      <w:pPr>
        <w:pStyle w:val="tl1"/>
        <w:numPr>
          <w:ilvl w:val="0"/>
          <w:numId w:val="8"/>
        </w:numPr>
        <w:ind w:left="426" w:hanging="426"/>
        <w:jc w:val="left"/>
      </w:pPr>
      <w:r w:rsidRPr="00377ADB">
        <w:rPr>
          <w:rFonts w:ascii="Calibri" w:hAnsi="Calibri" w:cs="Calibri"/>
          <w:b/>
          <w:bCs/>
          <w:sz w:val="20"/>
          <w:szCs w:val="20"/>
        </w:rPr>
        <w:t>INFORMÁCIA O VÝSLEDKU VYHODNOTENIA PONÚK</w:t>
      </w:r>
    </w:p>
    <w:p w14:paraId="2A997719" w14:textId="73565A39" w:rsidR="00E5007A" w:rsidRPr="00377ADB" w:rsidRDefault="00E5007A" w:rsidP="002F4C0B">
      <w:pPr>
        <w:pStyle w:val="tl1"/>
        <w:numPr>
          <w:ilvl w:val="1"/>
          <w:numId w:val="8"/>
        </w:numPr>
        <w:tabs>
          <w:tab w:val="left" w:pos="426"/>
        </w:tabs>
        <w:ind w:left="0" w:firstLine="0"/>
        <w:rPr>
          <w:rStyle w:val="apple-style-span"/>
          <w:rFonts w:ascii="Calibri" w:hAnsi="Calibri" w:cs="Arial"/>
          <w:color w:val="000000"/>
          <w:sz w:val="20"/>
          <w:szCs w:val="20"/>
        </w:rPr>
      </w:pPr>
      <w:r w:rsidRPr="00377ADB">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5C7AB4C0" w14:textId="77777777" w:rsidR="00E5007A" w:rsidRPr="00377ADB" w:rsidRDefault="00E5007A" w:rsidP="00E5007A">
      <w:pPr>
        <w:pStyle w:val="tl1"/>
        <w:rPr>
          <w:rFonts w:ascii="Calibri" w:hAnsi="Calibri" w:cs="Calibri"/>
          <w:b/>
          <w:bCs/>
          <w:sz w:val="20"/>
          <w:szCs w:val="20"/>
        </w:rPr>
      </w:pPr>
    </w:p>
    <w:p w14:paraId="6A750C34" w14:textId="296350D2" w:rsidR="00E5007A" w:rsidRPr="00377ADB" w:rsidRDefault="00E5007A" w:rsidP="002F4C0B">
      <w:pPr>
        <w:pStyle w:val="tl1"/>
        <w:numPr>
          <w:ilvl w:val="0"/>
          <w:numId w:val="8"/>
        </w:numPr>
        <w:ind w:left="426" w:hanging="426"/>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A</w:t>
      </w:r>
      <w:r w:rsidR="00837D02">
        <w:rPr>
          <w:rFonts w:ascii="Calibri" w:hAnsi="Calibri" w:cs="Calibri"/>
          <w:b/>
          <w:bCs/>
          <w:sz w:val="20"/>
          <w:szCs w:val="20"/>
        </w:rPr>
        <w:t> </w:t>
      </w:r>
      <w:r w:rsidR="00837D02" w:rsidRPr="00E02E5F">
        <w:rPr>
          <w:rFonts w:ascii="Calibri" w:hAnsi="Calibri" w:cs="Calibri"/>
          <w:b/>
          <w:bCs/>
          <w:sz w:val="20"/>
          <w:szCs w:val="20"/>
        </w:rPr>
        <w:t xml:space="preserve"> </w:t>
      </w:r>
      <w:r w:rsidR="00ED4DB1" w:rsidRPr="00E02E5F">
        <w:rPr>
          <w:rFonts w:ascii="Calibri" w:hAnsi="Calibri" w:cs="Calibri"/>
          <w:b/>
          <w:bCs/>
          <w:sz w:val="20"/>
          <w:szCs w:val="20"/>
        </w:rPr>
        <w:t>SÚČINNOS</w:t>
      </w:r>
      <w:r w:rsidR="00ED4DB1">
        <w:rPr>
          <w:rFonts w:ascii="Calibri" w:hAnsi="Calibri" w:cs="Calibri"/>
          <w:b/>
          <w:bCs/>
          <w:sz w:val="20"/>
          <w:szCs w:val="20"/>
        </w:rPr>
        <w:t>Ť</w:t>
      </w:r>
      <w:r w:rsidR="00ED4DB1" w:rsidRPr="00E02E5F">
        <w:rPr>
          <w:rFonts w:ascii="Calibri" w:hAnsi="Calibri" w:cs="Calibri"/>
          <w:sz w:val="20"/>
          <w:szCs w:val="20"/>
        </w:rPr>
        <w:t xml:space="preserve"> </w:t>
      </w:r>
    </w:p>
    <w:p w14:paraId="180F3676" w14:textId="77777777" w:rsidR="008824CB" w:rsidRPr="009870C9" w:rsidRDefault="00E5007A" w:rsidP="002F4C0B">
      <w:pPr>
        <w:pStyle w:val="tl1"/>
        <w:numPr>
          <w:ilvl w:val="1"/>
          <w:numId w:val="8"/>
        </w:numPr>
        <w:tabs>
          <w:tab w:val="left" w:pos="426"/>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p>
    <w:p w14:paraId="27621AA8" w14:textId="4A9F33E8" w:rsidR="00E5007A" w:rsidRPr="007276B4" w:rsidRDefault="00E5007A" w:rsidP="009870C9">
      <w:pPr>
        <w:pStyle w:val="tl1"/>
        <w:tabs>
          <w:tab w:val="left" w:pos="426"/>
        </w:tabs>
        <w:rPr>
          <w:rFonts w:ascii="Calibri" w:hAnsi="Calibri" w:cs="Calibri"/>
          <w:b/>
          <w:sz w:val="20"/>
          <w:szCs w:val="20"/>
          <w:u w:val="single"/>
        </w:rPr>
      </w:pPr>
      <w:bookmarkStart w:id="6" w:name="_Hlk89336226"/>
      <w:r w:rsidRPr="00060EF9">
        <w:rPr>
          <w:rFonts w:asciiTheme="minorHAnsi" w:hAnsiTheme="minorHAnsi" w:cs="Calibri"/>
          <w:b/>
          <w:bCs/>
          <w:sz w:val="20"/>
          <w:szCs w:val="20"/>
          <w:u w:val="single"/>
        </w:rPr>
        <w:t>Úspešný uchádzač, jeho subdodávatelia podľa § 11 ods. 1 ZVO a jeho osoby podľa § 34 ods. 3  ZVO sú povinní na účely poskytnutia riadnej súčinnosti potrebnej na uzavretie zmluvy mať v registri partnerov verejného sektora zapísaných konečných užívateľov výhod.</w:t>
      </w:r>
    </w:p>
    <w:bookmarkEnd w:id="6"/>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794E9E7A" w:rsidR="00E5007A" w:rsidRPr="00E02E5F" w:rsidRDefault="00E5007A" w:rsidP="002F4C0B">
      <w:pPr>
        <w:pStyle w:val="tl1"/>
        <w:numPr>
          <w:ilvl w:val="1"/>
          <w:numId w:val="8"/>
        </w:numPr>
        <w:tabs>
          <w:tab w:val="left" w:pos="426"/>
        </w:tabs>
        <w:ind w:left="0" w:firstLine="0"/>
        <w:rPr>
          <w:rFonts w:asciiTheme="minorHAnsi" w:hAnsiTheme="minorHAnsi" w:cstheme="minorHAnsi"/>
          <w:b/>
          <w:sz w:val="20"/>
          <w:szCs w:val="20"/>
          <w:u w:val="single"/>
        </w:rPr>
      </w:pPr>
      <w:r w:rsidRPr="007276B4">
        <w:rPr>
          <w:rFonts w:asciiTheme="minorHAnsi" w:hAnsiTheme="minorHAnsi" w:cs="Calibri"/>
          <w:bCs/>
          <w:sz w:val="20"/>
          <w:szCs w:val="20"/>
        </w:rPr>
        <w:t xml:space="preserve">Verejný </w:t>
      </w:r>
      <w:r w:rsidRPr="00E02E5F">
        <w:rPr>
          <w:rFonts w:asciiTheme="minorHAnsi" w:hAnsiTheme="minorHAnsi" w:cstheme="minorHAnsi"/>
          <w:bCs/>
          <w:sz w:val="20"/>
          <w:szCs w:val="20"/>
        </w:rPr>
        <w:t xml:space="preserve">obstarávateľ v zmysle </w:t>
      </w:r>
      <w:r w:rsidR="00E02E5F" w:rsidRPr="00E02E5F">
        <w:rPr>
          <w:rFonts w:asciiTheme="minorHAnsi" w:hAnsiTheme="minorHAnsi" w:cstheme="minorHAnsi"/>
          <w:sz w:val="20"/>
          <w:szCs w:val="20"/>
        </w:rPr>
        <w:t xml:space="preserve">§ 114 ods. 7, tretia veta a § 42 ods. 12 ZVO určuje nasledovné osobitné podmienky súvisiace s plnením zmluvy. Verejný obstarávateľ na preukázanie ich splnenia požaduje </w:t>
      </w:r>
      <w:r w:rsidR="00E02E5F" w:rsidRPr="00E02E5F">
        <w:rPr>
          <w:rFonts w:asciiTheme="minorHAnsi" w:hAnsiTheme="minorHAnsi" w:cstheme="minorHAnsi"/>
          <w:b/>
          <w:sz w:val="20"/>
          <w:szCs w:val="20"/>
        </w:rPr>
        <w:t>od úspešného uchádzača (zhotoviteľa)</w:t>
      </w:r>
      <w:r w:rsidR="00E02E5F" w:rsidRPr="00E02E5F">
        <w:rPr>
          <w:rFonts w:asciiTheme="minorHAnsi" w:hAnsiTheme="minorHAnsi" w:cstheme="minorHAnsi"/>
          <w:sz w:val="20"/>
          <w:szCs w:val="20"/>
        </w:rPr>
        <w:t xml:space="preserve">, aby predložil verejnému obstarávateľovi v lehote </w:t>
      </w:r>
      <w:r w:rsidR="00E02E5F" w:rsidRPr="00E02E5F">
        <w:rPr>
          <w:rFonts w:asciiTheme="minorHAnsi" w:hAnsiTheme="minorHAnsi" w:cstheme="minorHAnsi"/>
          <w:b/>
          <w:sz w:val="20"/>
          <w:szCs w:val="20"/>
        </w:rPr>
        <w:t xml:space="preserve">do </w:t>
      </w:r>
      <w:r w:rsidR="00B07039">
        <w:rPr>
          <w:rFonts w:asciiTheme="minorHAnsi" w:hAnsiTheme="minorHAnsi" w:cstheme="minorHAnsi"/>
          <w:b/>
          <w:sz w:val="20"/>
          <w:szCs w:val="20"/>
        </w:rPr>
        <w:t>15</w:t>
      </w:r>
      <w:r w:rsidR="00B07039" w:rsidRPr="00E02E5F">
        <w:rPr>
          <w:rFonts w:asciiTheme="minorHAnsi" w:hAnsiTheme="minorHAnsi" w:cstheme="minorHAnsi"/>
          <w:b/>
          <w:sz w:val="20"/>
          <w:szCs w:val="20"/>
        </w:rPr>
        <w:t xml:space="preserve"> </w:t>
      </w:r>
      <w:r w:rsidR="00E02E5F" w:rsidRPr="00E02E5F">
        <w:rPr>
          <w:rFonts w:asciiTheme="minorHAnsi" w:hAnsiTheme="minorHAnsi" w:cstheme="minorHAnsi"/>
          <w:b/>
          <w:sz w:val="20"/>
          <w:szCs w:val="20"/>
        </w:rPr>
        <w:t>pracovných dní</w:t>
      </w:r>
      <w:r w:rsidR="00E02E5F" w:rsidRPr="00E02E5F">
        <w:rPr>
          <w:rFonts w:asciiTheme="minorHAnsi" w:hAnsiTheme="minorHAnsi" w:cstheme="minorHAnsi"/>
          <w:sz w:val="20"/>
          <w:szCs w:val="20"/>
        </w:rPr>
        <w:t xml:space="preserve"> </w:t>
      </w:r>
      <w:r w:rsidR="00E02E5F" w:rsidRPr="00E02E5F">
        <w:rPr>
          <w:rFonts w:asciiTheme="minorHAnsi" w:hAnsiTheme="minorHAnsi" w:cstheme="minorHAnsi"/>
          <w:b/>
          <w:bCs/>
          <w:sz w:val="20"/>
          <w:szCs w:val="20"/>
        </w:rPr>
        <w:t>odo dňa doručenia písomnej výzvy na poskytnutie súčinnosti potrebnej na uzavretie zmluvy</w:t>
      </w:r>
      <w:r w:rsidR="00E02E5F" w:rsidRPr="00E02E5F">
        <w:rPr>
          <w:rFonts w:asciiTheme="minorHAnsi" w:hAnsiTheme="minorHAnsi" w:cstheme="minorHAnsi"/>
          <w:sz w:val="20"/>
          <w:szCs w:val="20"/>
        </w:rPr>
        <w:t xml:space="preserve"> doklady a dokumenty nasledovným spôsobom</w:t>
      </w:r>
      <w:r w:rsidRPr="00E02E5F">
        <w:rPr>
          <w:rFonts w:asciiTheme="minorHAnsi" w:hAnsiTheme="minorHAnsi" w:cstheme="minorHAns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46BBD45" w14:textId="4FD24AF4" w:rsidR="0095015D" w:rsidRPr="00056C6A" w:rsidRDefault="0095015D" w:rsidP="002F4C0B">
      <w:pPr>
        <w:pStyle w:val="Odsekzoznamu"/>
        <w:numPr>
          <w:ilvl w:val="1"/>
          <w:numId w:val="25"/>
        </w:numPr>
        <w:shd w:val="clear" w:color="auto" w:fill="FFFFFF"/>
        <w:ind w:left="426" w:hanging="426"/>
        <w:jc w:val="both"/>
        <w:rPr>
          <w:rFonts w:asciiTheme="minorHAnsi" w:hAnsiTheme="minorHAnsi" w:cstheme="minorHAnsi"/>
          <w:sz w:val="20"/>
          <w:szCs w:val="20"/>
        </w:rPr>
      </w:pPr>
      <w:r w:rsidRPr="00056C6A">
        <w:rPr>
          <w:rFonts w:asciiTheme="minorHAnsi" w:hAnsiTheme="minorHAnsi" w:cstheme="minorHAnsi"/>
          <w:b/>
          <w:sz w:val="20"/>
          <w:szCs w:val="20"/>
        </w:rPr>
        <w:t>Elektronicky</w:t>
      </w:r>
      <w:r w:rsidRPr="00056C6A">
        <w:rPr>
          <w:rFonts w:ascii="Calibri" w:hAnsi="Calibri" w:cs="Calibri"/>
          <w:sz w:val="20"/>
          <w:szCs w:val="20"/>
        </w:rPr>
        <w:t xml:space="preserve"> prostredníctvom komunikačného rozhrania systému JOSEPHINE vo forme </w:t>
      </w:r>
      <w:proofErr w:type="spellStart"/>
      <w:r w:rsidRPr="00056C6A">
        <w:rPr>
          <w:rFonts w:ascii="Calibri" w:hAnsi="Calibri" w:cs="Calibri"/>
          <w:sz w:val="20"/>
          <w:szCs w:val="20"/>
        </w:rPr>
        <w:t>scan</w:t>
      </w:r>
      <w:r w:rsidR="004209EB" w:rsidRPr="00056C6A">
        <w:rPr>
          <w:rFonts w:ascii="Calibri" w:hAnsi="Calibri" w:cs="Calibri"/>
          <w:sz w:val="20"/>
          <w:szCs w:val="20"/>
        </w:rPr>
        <w:t>ov</w:t>
      </w:r>
      <w:proofErr w:type="spellEnd"/>
      <w:r w:rsidRPr="00056C6A">
        <w:rPr>
          <w:rFonts w:ascii="Calibri" w:hAnsi="Calibri" w:cs="Calibri"/>
          <w:sz w:val="20"/>
          <w:szCs w:val="20"/>
        </w:rPr>
        <w:t xml:space="preserve"> originálov alebo </w:t>
      </w:r>
      <w:r w:rsidRPr="00056C6A">
        <w:rPr>
          <w:rFonts w:asciiTheme="minorHAnsi" w:hAnsiTheme="minorHAnsi" w:cstheme="minorHAnsi"/>
          <w:sz w:val="20"/>
          <w:szCs w:val="20"/>
        </w:rPr>
        <w:t>úradne overených fotokópií (vo formáte .</w:t>
      </w:r>
      <w:proofErr w:type="spellStart"/>
      <w:r w:rsidRPr="00056C6A">
        <w:rPr>
          <w:rFonts w:asciiTheme="minorHAnsi" w:hAnsiTheme="minorHAnsi" w:cstheme="minorHAnsi"/>
          <w:sz w:val="20"/>
          <w:szCs w:val="20"/>
        </w:rPr>
        <w:t>pdf</w:t>
      </w:r>
      <w:proofErr w:type="spellEnd"/>
      <w:r w:rsidRPr="00056C6A">
        <w:rPr>
          <w:rFonts w:asciiTheme="minorHAnsi" w:hAnsiTheme="minorHAnsi" w:cstheme="minorHAnsi"/>
          <w:sz w:val="20"/>
          <w:szCs w:val="20"/>
        </w:rPr>
        <w:t>):</w:t>
      </w:r>
    </w:p>
    <w:p w14:paraId="13AE0B9D" w14:textId="2D52547F" w:rsidR="00AA58CC" w:rsidRPr="00AA58CC" w:rsidRDefault="00620699" w:rsidP="002F4C0B">
      <w:pPr>
        <w:pStyle w:val="Odsekzoznamu"/>
        <w:numPr>
          <w:ilvl w:val="0"/>
          <w:numId w:val="24"/>
        </w:numPr>
        <w:shd w:val="clear" w:color="auto" w:fill="FFFFFF"/>
        <w:ind w:hanging="294"/>
        <w:jc w:val="both"/>
        <w:rPr>
          <w:rFonts w:asciiTheme="minorHAnsi" w:hAnsiTheme="minorHAnsi" w:cstheme="minorHAnsi"/>
          <w:sz w:val="20"/>
          <w:szCs w:val="20"/>
        </w:rPr>
      </w:pPr>
      <w:r>
        <w:rPr>
          <w:rFonts w:asciiTheme="minorHAnsi" w:hAnsiTheme="minorHAnsi" w:cstheme="minorHAnsi"/>
          <w:b/>
          <w:sz w:val="20"/>
          <w:szCs w:val="20"/>
        </w:rPr>
        <w:t>D</w:t>
      </w:r>
      <w:r w:rsidRPr="00AA58CC">
        <w:rPr>
          <w:rFonts w:asciiTheme="minorHAnsi" w:hAnsiTheme="minorHAnsi" w:cstheme="minorHAnsi"/>
          <w:b/>
          <w:sz w:val="20"/>
          <w:szCs w:val="20"/>
        </w:rPr>
        <w:t xml:space="preserve">ôkaz </w:t>
      </w:r>
      <w:r w:rsidR="00E5007A" w:rsidRPr="00AA58CC">
        <w:rPr>
          <w:rFonts w:asciiTheme="minorHAnsi" w:hAnsiTheme="minorHAnsi" w:cstheme="minorHAnsi"/>
          <w:b/>
          <w:sz w:val="20"/>
          <w:szCs w:val="20"/>
        </w:rPr>
        <w:t>o existencii poistenia</w:t>
      </w:r>
      <w:r w:rsidR="00E5007A" w:rsidRPr="00AA58CC">
        <w:rPr>
          <w:rFonts w:asciiTheme="minorHAnsi" w:hAnsiTheme="minorHAnsi" w:cstheme="minorHAnsi"/>
          <w:sz w:val="20"/>
          <w:szCs w:val="20"/>
        </w:rPr>
        <w:t xml:space="preserve"> </w:t>
      </w:r>
      <w:bookmarkStart w:id="7" w:name="_Hlk67385765"/>
      <w:r w:rsidR="00AA58CC" w:rsidRPr="00AA58CC">
        <w:rPr>
          <w:rFonts w:asciiTheme="minorHAnsi" w:hAnsiTheme="minorHAnsi" w:cstheme="minorHAnsi"/>
          <w:sz w:val="20"/>
          <w:szCs w:val="20"/>
        </w:rPr>
        <w:t>v súlade s </w:t>
      </w:r>
      <w:r w:rsidR="00AA58CC" w:rsidRPr="00A75639">
        <w:rPr>
          <w:rFonts w:asciiTheme="minorHAnsi" w:hAnsiTheme="minorHAnsi" w:cstheme="minorHAnsi"/>
          <w:sz w:val="20"/>
          <w:szCs w:val="20"/>
        </w:rPr>
        <w:t xml:space="preserve">bodom 27 článku </w:t>
      </w:r>
      <w:r w:rsidR="00AA58CC" w:rsidRPr="00A75639">
        <w:rPr>
          <w:rFonts w:asciiTheme="minorHAnsi" w:hAnsiTheme="minorHAnsi" w:cstheme="minorHAnsi"/>
          <w:i/>
          <w:iCs/>
          <w:sz w:val="20"/>
          <w:szCs w:val="20"/>
        </w:rPr>
        <w:t>VII. Podmienky vykonania diela</w:t>
      </w:r>
      <w:r w:rsidR="00AA58CC" w:rsidRPr="00AA58CC">
        <w:rPr>
          <w:rFonts w:asciiTheme="minorHAnsi" w:hAnsiTheme="minorHAnsi" w:cstheme="minorHAnsi"/>
          <w:sz w:val="20"/>
          <w:szCs w:val="20"/>
        </w:rPr>
        <w:t xml:space="preserve"> </w:t>
      </w:r>
      <w:r w:rsidR="003A2466">
        <w:rPr>
          <w:rFonts w:asciiTheme="minorHAnsi" w:hAnsiTheme="minorHAnsi" w:cstheme="minorHAnsi"/>
          <w:sz w:val="20"/>
          <w:szCs w:val="20"/>
        </w:rPr>
        <w:t>z</w:t>
      </w:r>
      <w:r w:rsidR="003A2466" w:rsidRPr="00AA58CC">
        <w:rPr>
          <w:rFonts w:asciiTheme="minorHAnsi" w:hAnsiTheme="minorHAnsi" w:cstheme="minorHAnsi"/>
          <w:sz w:val="20"/>
          <w:szCs w:val="20"/>
        </w:rPr>
        <w:t xml:space="preserve">mluvy </w:t>
      </w:r>
      <w:r w:rsidR="00AA58CC" w:rsidRPr="00AA58CC">
        <w:rPr>
          <w:rFonts w:asciiTheme="minorHAnsi" w:hAnsiTheme="minorHAnsi" w:cstheme="minorHAnsi"/>
          <w:sz w:val="20"/>
          <w:szCs w:val="20"/>
        </w:rPr>
        <w:t>o dielo. Toto poistenie musí byť platné počas celej platnosti a účinnosti zmluvy o dielo.</w:t>
      </w:r>
      <w:bookmarkEnd w:id="7"/>
    </w:p>
    <w:p w14:paraId="5873B9D1" w14:textId="042BE0EF" w:rsidR="004C4C24" w:rsidRPr="00AA58CC" w:rsidRDefault="00AA58CC" w:rsidP="007619FB">
      <w:pPr>
        <w:pStyle w:val="Odsekzoznamu"/>
        <w:shd w:val="clear" w:color="auto" w:fill="FFFFFF"/>
        <w:ind w:left="720"/>
        <w:jc w:val="both"/>
      </w:pPr>
      <w:r w:rsidRPr="00AA58CC">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w:t>
      </w:r>
      <w:r w:rsidR="007402D1">
        <w:rPr>
          <w:rFonts w:asciiTheme="minorHAnsi" w:hAnsiTheme="minorHAnsi" w:cstheme="minorHAnsi"/>
          <w:sz w:val="20"/>
          <w:szCs w:val="20"/>
        </w:rPr>
        <w:t xml:space="preserve">                        </w:t>
      </w:r>
      <w:r w:rsidRPr="00AA58CC">
        <w:rPr>
          <w:rFonts w:asciiTheme="minorHAnsi" w:hAnsiTheme="minorHAnsi" w:cstheme="minorHAnsi"/>
          <w:sz w:val="20"/>
          <w:szCs w:val="20"/>
        </w:rPr>
        <w:t>z poistenia, ktoré by marili účel poistenia vo vzťahu k predmetu zákazky (dielu</w:t>
      </w:r>
      <w:r w:rsidR="008B3857" w:rsidRPr="00AA58CC">
        <w:rPr>
          <w:rFonts w:asciiTheme="minorHAnsi" w:hAnsiTheme="minorHAnsi" w:cstheme="minorHAnsi"/>
          <w:sz w:val="20"/>
          <w:szCs w:val="20"/>
        </w:rPr>
        <w:t>)</w:t>
      </w:r>
      <w:r w:rsidR="008B3857">
        <w:rPr>
          <w:rFonts w:asciiTheme="minorHAnsi" w:hAnsiTheme="minorHAnsi" w:cstheme="minorHAnsi"/>
          <w:sz w:val="20"/>
          <w:szCs w:val="20"/>
        </w:rPr>
        <w:t>.</w:t>
      </w:r>
    </w:p>
    <w:p w14:paraId="736D9E21" w14:textId="1387AA45" w:rsidR="001D079B" w:rsidRPr="008D4A3F" w:rsidRDefault="00620699" w:rsidP="002F4C0B">
      <w:pPr>
        <w:pStyle w:val="Odsekzoznamu"/>
        <w:numPr>
          <w:ilvl w:val="0"/>
          <w:numId w:val="24"/>
        </w:numPr>
        <w:shd w:val="clear" w:color="auto" w:fill="FFFFFF"/>
        <w:ind w:hanging="294"/>
        <w:jc w:val="both"/>
        <w:rPr>
          <w:rFonts w:asciiTheme="minorHAnsi" w:hAnsiTheme="minorHAnsi" w:cstheme="minorHAnsi"/>
          <w:sz w:val="10"/>
          <w:szCs w:val="10"/>
        </w:rPr>
      </w:pPr>
      <w:r>
        <w:rPr>
          <w:rFonts w:asciiTheme="minorHAnsi" w:hAnsiTheme="minorHAnsi" w:cstheme="minorHAnsi"/>
          <w:b/>
          <w:sz w:val="20"/>
          <w:szCs w:val="20"/>
        </w:rPr>
        <w:t>B</w:t>
      </w:r>
      <w:r w:rsidR="007F27CA">
        <w:rPr>
          <w:rFonts w:asciiTheme="minorHAnsi" w:hAnsiTheme="minorHAnsi" w:cstheme="minorHAnsi"/>
          <w:b/>
          <w:sz w:val="20"/>
          <w:szCs w:val="20"/>
        </w:rPr>
        <w:t>ankovú záruku</w:t>
      </w:r>
      <w:r w:rsidR="00A75639">
        <w:rPr>
          <w:rFonts w:asciiTheme="minorHAnsi" w:hAnsiTheme="minorHAnsi" w:cstheme="minorHAnsi"/>
          <w:b/>
          <w:sz w:val="20"/>
          <w:szCs w:val="20"/>
        </w:rPr>
        <w:t>/</w:t>
      </w:r>
      <w:r w:rsidR="00A75639" w:rsidRPr="00A75639">
        <w:rPr>
          <w:rFonts w:asciiTheme="minorHAnsi" w:hAnsiTheme="minorHAnsi" w:cstheme="minorHAnsi"/>
          <w:b/>
          <w:sz w:val="20"/>
          <w:szCs w:val="20"/>
        </w:rPr>
        <w:t>Poistenie záruky</w:t>
      </w:r>
      <w:r w:rsidR="007F27CA">
        <w:rPr>
          <w:rFonts w:asciiTheme="minorHAnsi" w:hAnsiTheme="minorHAnsi" w:cstheme="minorHAnsi"/>
          <w:b/>
          <w:sz w:val="20"/>
          <w:szCs w:val="20"/>
        </w:rPr>
        <w:t xml:space="preserve"> za riadne vykonanie diela</w:t>
      </w:r>
      <w:r w:rsidR="007F27CA" w:rsidRPr="00A75639">
        <w:rPr>
          <w:rFonts w:asciiTheme="minorHAnsi" w:hAnsiTheme="minorHAnsi" w:cstheme="minorHAnsi"/>
          <w:bCs/>
          <w:sz w:val="20"/>
          <w:szCs w:val="20"/>
        </w:rPr>
        <w:t xml:space="preserve"> -</w:t>
      </w:r>
      <w:r w:rsidR="00E5007A" w:rsidRPr="00AA58CC">
        <w:rPr>
          <w:rFonts w:asciiTheme="minorHAnsi" w:hAnsiTheme="minorHAnsi" w:cstheme="minorHAnsi"/>
          <w:b/>
          <w:sz w:val="20"/>
          <w:szCs w:val="20"/>
        </w:rPr>
        <w:t xml:space="preserve"> </w:t>
      </w:r>
      <w:r w:rsidR="00A37AC2" w:rsidRPr="009053D0">
        <w:rPr>
          <w:rFonts w:asciiTheme="minorHAnsi" w:hAnsiTheme="minorHAnsi" w:cstheme="minorHAnsi"/>
          <w:sz w:val="20"/>
          <w:szCs w:val="20"/>
        </w:rPr>
        <w:t>doklad preukazujúci poskytnutie bankovej záruky</w:t>
      </w:r>
      <w:r w:rsidR="00062642">
        <w:rPr>
          <w:rFonts w:asciiTheme="minorHAnsi" w:hAnsiTheme="minorHAnsi" w:cstheme="minorHAnsi"/>
          <w:sz w:val="20"/>
          <w:szCs w:val="20"/>
        </w:rPr>
        <w:t>/poistenie záruky</w:t>
      </w:r>
      <w:r w:rsidR="00A37AC2" w:rsidRPr="009053D0">
        <w:rPr>
          <w:rFonts w:asciiTheme="minorHAnsi" w:hAnsiTheme="minorHAnsi" w:cstheme="minorHAnsi"/>
          <w:sz w:val="20"/>
          <w:szCs w:val="20"/>
        </w:rPr>
        <w:t xml:space="preserve"> za riadne vykonanie diela</w:t>
      </w:r>
      <w:r w:rsidR="00062642">
        <w:rPr>
          <w:rFonts w:asciiTheme="minorHAnsi" w:hAnsiTheme="minorHAnsi" w:cstheme="minorHAnsi"/>
          <w:sz w:val="20"/>
          <w:szCs w:val="20"/>
        </w:rPr>
        <w:t xml:space="preserve"> podľa podmienok zmluvy</w:t>
      </w:r>
      <w:r w:rsidR="00A37AC2" w:rsidRPr="009053D0">
        <w:rPr>
          <w:rFonts w:asciiTheme="minorHAnsi" w:hAnsiTheme="minorHAnsi" w:cstheme="minorHAnsi"/>
          <w:sz w:val="20"/>
          <w:szCs w:val="20"/>
        </w:rPr>
        <w:t xml:space="preserve"> </w:t>
      </w:r>
      <w:r w:rsidR="00062642" w:rsidRPr="009053D0">
        <w:rPr>
          <w:rFonts w:asciiTheme="minorHAnsi" w:hAnsiTheme="minorHAnsi" w:cstheme="minorHAnsi"/>
          <w:sz w:val="20"/>
          <w:szCs w:val="20"/>
        </w:rPr>
        <w:t xml:space="preserve">(výkonová banková záruka </w:t>
      </w:r>
      <w:r w:rsidR="003C51F9">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na zabezpečenie riadneho plnenia/splnenia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iela</w:t>
      </w:r>
      <w:r w:rsidR="00062642">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a to pre prípad, že zhotoviteľ nebude plniť svoje povinnosti podľa </w:t>
      </w:r>
      <w:r w:rsidR="003A2466">
        <w:rPr>
          <w:rFonts w:asciiTheme="minorHAnsi" w:hAnsiTheme="minorHAnsi" w:cstheme="minorHAnsi"/>
          <w:sz w:val="20"/>
          <w:szCs w:val="20"/>
        </w:rPr>
        <w:t>z</w:t>
      </w:r>
      <w:r w:rsidR="003A2466" w:rsidRPr="009053D0">
        <w:rPr>
          <w:rFonts w:asciiTheme="minorHAnsi" w:hAnsiTheme="minorHAnsi" w:cstheme="minorHAnsi"/>
          <w:sz w:val="20"/>
          <w:szCs w:val="20"/>
        </w:rPr>
        <w:t xml:space="preserve">mluvy </w:t>
      </w:r>
      <w:r w:rsidR="00A37AC2" w:rsidRPr="009053D0">
        <w:rPr>
          <w:rFonts w:asciiTheme="minorHAnsi" w:hAnsiTheme="minorHAnsi" w:cstheme="minorHAnsi"/>
          <w:sz w:val="20"/>
          <w:szCs w:val="20"/>
        </w:rPr>
        <w:t>o </w:t>
      </w:r>
      <w:r w:rsidR="00A37AC2" w:rsidRPr="00B1374F">
        <w:rPr>
          <w:rFonts w:asciiTheme="minorHAnsi" w:hAnsiTheme="minorHAnsi" w:cstheme="minorHAnsi"/>
          <w:sz w:val="20"/>
          <w:szCs w:val="20"/>
        </w:rPr>
        <w:t>dielo a objednávateľovi voči nemu vznikne nárok a/alebo pohľadávka (ďalej len „banková záruka/poistenie záruky“).</w:t>
      </w:r>
    </w:p>
    <w:p w14:paraId="4058613D" w14:textId="601A7E56" w:rsidR="00A75639" w:rsidRPr="00B1374F" w:rsidRDefault="00A75639" w:rsidP="00B1374F">
      <w:pPr>
        <w:pStyle w:val="Odsekzoznamu"/>
        <w:shd w:val="clear" w:color="auto" w:fill="FFFFFF"/>
        <w:ind w:left="720"/>
        <w:jc w:val="both"/>
        <w:rPr>
          <w:rFonts w:asciiTheme="minorHAnsi" w:hAnsiTheme="minorHAnsi" w:cstheme="minorHAnsi"/>
          <w:sz w:val="22"/>
          <w:szCs w:val="22"/>
        </w:rPr>
      </w:pPr>
      <w:r w:rsidRPr="00B1374F">
        <w:rPr>
          <w:rFonts w:asciiTheme="minorHAnsi" w:hAnsiTheme="minorHAnsi" w:cstheme="minorHAnsi"/>
          <w:sz w:val="20"/>
          <w:szCs w:val="20"/>
        </w:rPr>
        <w:t>Banková záruka/Poistenie záruky bude vystavená/é v prospech objednávateľa „bez výhrad“ a bude vystavená/é bankou podľa zákona č. 483/2001 Z. z. o bankách v platnom znení , alebo poisťovňou podľa zákona č. 39/2015 Z. z. o poisťovníctve v platnom znení a o zmene a doplnení niektorých zákonov v znení neskorších predpisov.</w:t>
      </w:r>
    </w:p>
    <w:p w14:paraId="62885612" w14:textId="77777777" w:rsidR="001D079B" w:rsidRPr="008D4A3F" w:rsidRDefault="001D079B" w:rsidP="00A75639">
      <w:pPr>
        <w:shd w:val="clear" w:color="auto" w:fill="FFFFFF"/>
        <w:ind w:left="720"/>
        <w:jc w:val="both"/>
        <w:rPr>
          <w:rFonts w:asciiTheme="minorHAnsi" w:hAnsiTheme="minorHAnsi" w:cstheme="minorHAnsi"/>
          <w:sz w:val="10"/>
          <w:szCs w:val="10"/>
        </w:rPr>
      </w:pPr>
    </w:p>
    <w:p w14:paraId="29E51F42" w14:textId="35BFF1B9" w:rsidR="00DD03F6" w:rsidRPr="008D4A3F" w:rsidRDefault="00A75639" w:rsidP="008D4A3F">
      <w:pPr>
        <w:pStyle w:val="Bezriadkovania"/>
        <w:tabs>
          <w:tab w:val="left" w:pos="426"/>
        </w:tabs>
        <w:ind w:left="709"/>
        <w:jc w:val="both"/>
      </w:pPr>
      <w:r w:rsidRPr="008D4A3F">
        <w:rPr>
          <w:rFonts w:asciiTheme="minorHAnsi" w:hAnsiTheme="minorHAnsi" w:cstheme="minorHAnsi"/>
          <w:color w:val="auto"/>
          <w:sz w:val="20"/>
          <w:szCs w:val="20"/>
          <w:lang w:eastAsia="cs-CZ"/>
        </w:rPr>
        <w:t xml:space="preserve">Banková záruka/Poistenie záruky </w:t>
      </w:r>
      <w:r w:rsidR="00A37AC2" w:rsidRPr="008D4A3F">
        <w:rPr>
          <w:rFonts w:asciiTheme="minorHAnsi" w:hAnsiTheme="minorHAnsi" w:cstheme="minorHAnsi"/>
          <w:color w:val="auto"/>
          <w:sz w:val="20"/>
          <w:szCs w:val="20"/>
          <w:lang w:eastAsia="cs-CZ"/>
        </w:rPr>
        <w:t xml:space="preserve">bude obsahovať záväzok, </w:t>
      </w:r>
      <w:r w:rsidR="001D079B" w:rsidRPr="008D4A3F">
        <w:rPr>
          <w:rFonts w:asciiTheme="minorHAnsi" w:hAnsiTheme="minorHAnsi" w:cstheme="minorHAnsi"/>
          <w:color w:val="auto"/>
          <w:sz w:val="20"/>
          <w:szCs w:val="20"/>
          <w:lang w:eastAsia="cs-CZ"/>
        </w:rPr>
        <w:t xml:space="preserve">že v lehote 15 dní po doručení písomnej žiadosti objednávateľa na zaplatenie, zaplatí banka/poisťovňa akúkoľvek sumu až do výšky </w:t>
      </w:r>
      <w:r w:rsidR="006D2133">
        <w:rPr>
          <w:rFonts w:asciiTheme="minorHAnsi" w:hAnsiTheme="minorHAnsi" w:cstheme="minorHAnsi"/>
          <w:color w:val="auto"/>
          <w:sz w:val="20"/>
          <w:szCs w:val="20"/>
          <w:lang w:eastAsia="cs-CZ"/>
        </w:rPr>
        <w:t>2</w:t>
      </w:r>
      <w:r w:rsidR="003D2D7B">
        <w:rPr>
          <w:rFonts w:asciiTheme="minorHAnsi" w:hAnsiTheme="minorHAnsi" w:cstheme="minorHAnsi"/>
          <w:color w:val="auto"/>
          <w:sz w:val="20"/>
          <w:szCs w:val="20"/>
          <w:lang w:eastAsia="cs-CZ"/>
        </w:rPr>
        <w:t>5</w:t>
      </w:r>
      <w:r w:rsidR="001D079B" w:rsidRPr="008D4A3F">
        <w:rPr>
          <w:rFonts w:asciiTheme="minorHAnsi" w:hAnsiTheme="minorHAnsi" w:cstheme="minorHAnsi"/>
          <w:color w:val="auto"/>
          <w:sz w:val="20"/>
          <w:szCs w:val="20"/>
          <w:lang w:eastAsia="cs-CZ"/>
        </w:rPr>
        <w:t xml:space="preserve"> % z ceny diela bez DPH</w:t>
      </w:r>
      <w:bookmarkStart w:id="8" w:name="_Hlk89256591"/>
      <w:r w:rsidR="001D079B">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v období od prevzatia Staveniska do  momentu podpisu Protokolu o odovzdaní a prevzatí celého diela.</w:t>
      </w:r>
      <w:bookmarkEnd w:id="8"/>
    </w:p>
    <w:p w14:paraId="0C0A525E" w14:textId="6E97D111" w:rsidR="001D079B" w:rsidRDefault="00A37AC2" w:rsidP="00DD03F6">
      <w:pPr>
        <w:shd w:val="clear" w:color="auto" w:fill="FFFFFF"/>
        <w:ind w:left="720"/>
        <w:jc w:val="both"/>
        <w:rPr>
          <w:rFonts w:asciiTheme="minorHAnsi" w:hAnsiTheme="minorHAnsi" w:cstheme="minorHAnsi"/>
          <w:sz w:val="20"/>
          <w:szCs w:val="20"/>
        </w:rPr>
      </w:pPr>
      <w:r w:rsidRPr="009053D0">
        <w:rPr>
          <w:rFonts w:asciiTheme="minorHAnsi" w:hAnsiTheme="minorHAnsi" w:cstheme="minorHAnsi"/>
          <w:sz w:val="20"/>
          <w:szCs w:val="20"/>
        </w:rPr>
        <w:lastRenderedPageBreak/>
        <w:t xml:space="preserve">Objednávateľ je oprávnený použiť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časť v prípade, ak zhotoviteľ poruší/nesplní </w:t>
      </w:r>
      <w:r w:rsidR="007F27CA">
        <w:rPr>
          <w:rFonts w:asciiTheme="minorHAnsi" w:hAnsiTheme="minorHAnsi" w:cstheme="minorHAnsi"/>
          <w:sz w:val="20"/>
          <w:szCs w:val="20"/>
        </w:rPr>
        <w:t xml:space="preserve">svoju zmluvnú </w:t>
      </w:r>
      <w:r w:rsidRPr="009053D0">
        <w:rPr>
          <w:rFonts w:asciiTheme="minorHAnsi" w:hAnsiTheme="minorHAnsi" w:cstheme="minorHAnsi"/>
          <w:sz w:val="20"/>
          <w:szCs w:val="20"/>
        </w:rPr>
        <w:t xml:space="preserve">povinnosť </w:t>
      </w:r>
      <w:r w:rsidR="007F27CA">
        <w:rPr>
          <w:rFonts w:asciiTheme="minorHAnsi" w:hAnsiTheme="minorHAnsi" w:cstheme="minorHAnsi"/>
          <w:sz w:val="20"/>
          <w:szCs w:val="20"/>
        </w:rPr>
        <w:t xml:space="preserve">vyplývajúcu zo </w:t>
      </w:r>
      <w:r w:rsidR="003A2466">
        <w:rPr>
          <w:rFonts w:asciiTheme="minorHAnsi" w:hAnsiTheme="minorHAnsi" w:cstheme="minorHAnsi"/>
          <w:sz w:val="20"/>
          <w:szCs w:val="20"/>
        </w:rPr>
        <w:t>zmluvy</w:t>
      </w:r>
      <w:r w:rsidR="007F27CA">
        <w:rPr>
          <w:rFonts w:asciiTheme="minorHAnsi" w:hAnsiTheme="minorHAnsi" w:cstheme="minorHAnsi"/>
          <w:sz w:val="20"/>
          <w:szCs w:val="20"/>
        </w:rPr>
        <w:t xml:space="preserve">, nesplní povinnosť </w:t>
      </w:r>
      <w:r w:rsidRPr="009053D0">
        <w:rPr>
          <w:rFonts w:asciiTheme="minorHAnsi" w:hAnsiTheme="minorHAnsi" w:cstheme="minorHAnsi"/>
          <w:sz w:val="20"/>
          <w:szCs w:val="20"/>
        </w:rPr>
        <w:t>uhradiť peňažné záväzky vrátane zmluvných pokút a sankcií</w:t>
      </w:r>
      <w:r w:rsidR="007402D1">
        <w:rPr>
          <w:rFonts w:asciiTheme="minorHAnsi" w:hAnsiTheme="minorHAnsi" w:cstheme="minorHAnsi"/>
          <w:sz w:val="20"/>
          <w:szCs w:val="20"/>
        </w:rPr>
        <w:t xml:space="preserve"> </w:t>
      </w:r>
      <w:r w:rsidRPr="009053D0">
        <w:rPr>
          <w:rFonts w:asciiTheme="minorHAnsi" w:hAnsiTheme="minorHAnsi" w:cstheme="minorHAnsi"/>
          <w:sz w:val="20"/>
          <w:szCs w:val="20"/>
        </w:rPr>
        <w:t xml:space="preserve">za nedodržanie/nesplnenie/porušenie zmluvných povinností, najmä/ale nie výlučne vo veciach vyhradenej kvality diela, termínu riadneho dokončenia diela a/alebo nedodržanie termínu </w:t>
      </w:r>
      <w:r w:rsidR="00BB3625">
        <w:rPr>
          <w:rFonts w:asciiTheme="minorHAnsi" w:hAnsiTheme="minorHAnsi" w:cstheme="minorHAnsi"/>
          <w:sz w:val="20"/>
          <w:szCs w:val="20"/>
        </w:rPr>
        <w:t xml:space="preserve">   </w:t>
      </w:r>
      <w:r w:rsidRPr="009053D0">
        <w:rPr>
          <w:rFonts w:asciiTheme="minorHAnsi" w:hAnsiTheme="minorHAnsi" w:cstheme="minorHAnsi"/>
          <w:sz w:val="20"/>
          <w:szCs w:val="20"/>
        </w:rPr>
        <w:t xml:space="preserve">na odstránenie zistených nedorobkov a vád diela v čase jeho plnenia zo strany zhotoviteľa, po objednávateľovom písomnom upozornení zhotoviteľa, ktorý si svoj záväzok nesplní ani v poskytnutej primeranej lehote na nápravu. </w:t>
      </w:r>
    </w:p>
    <w:p w14:paraId="0A88B605" w14:textId="77777777" w:rsidR="001D079B" w:rsidRPr="008D4A3F" w:rsidRDefault="001D079B" w:rsidP="00B1374F">
      <w:pPr>
        <w:shd w:val="clear" w:color="auto" w:fill="FFFFFF"/>
        <w:ind w:left="720"/>
        <w:jc w:val="both"/>
        <w:rPr>
          <w:rFonts w:asciiTheme="minorHAnsi" w:hAnsiTheme="minorHAnsi" w:cstheme="minorHAnsi"/>
          <w:sz w:val="8"/>
          <w:szCs w:val="8"/>
        </w:rPr>
      </w:pPr>
    </w:p>
    <w:p w14:paraId="5CA445B8" w14:textId="1FA91CC0" w:rsidR="00DD03F6" w:rsidRPr="008D4A3F" w:rsidRDefault="00A37AC2" w:rsidP="008D4A3F">
      <w:pPr>
        <w:shd w:val="clear" w:color="auto" w:fill="FFFFFF"/>
        <w:ind w:left="720"/>
        <w:jc w:val="both"/>
      </w:pPr>
      <w:r w:rsidRPr="009053D0">
        <w:rPr>
          <w:rFonts w:asciiTheme="minorHAnsi" w:hAnsiTheme="minorHAnsi" w:cstheme="minorHAnsi"/>
          <w:sz w:val="20"/>
          <w:szCs w:val="20"/>
        </w:rPr>
        <w:t xml:space="preserve">V prípade využitia </w:t>
      </w:r>
      <w:r w:rsidR="001D079B">
        <w:rPr>
          <w:rFonts w:asciiTheme="minorHAnsi" w:hAnsiTheme="minorHAnsi" w:cstheme="minorHAnsi"/>
          <w:sz w:val="20"/>
          <w:szCs w:val="20"/>
        </w:rPr>
        <w:t>b</w:t>
      </w:r>
      <w:r w:rsidRPr="009053D0">
        <w:rPr>
          <w:rFonts w:asciiTheme="minorHAnsi" w:hAnsiTheme="minorHAnsi" w:cstheme="minorHAnsi"/>
          <w:sz w:val="20"/>
          <w:szCs w:val="20"/>
        </w:rPr>
        <w:t>ankovej záruky</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oistenia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časti objednávateľom, bude </w:t>
      </w:r>
      <w:r w:rsidR="007F27CA">
        <w:rPr>
          <w:rFonts w:asciiTheme="minorHAnsi" w:hAnsiTheme="minorHAnsi" w:cstheme="minorHAnsi"/>
          <w:sz w:val="20"/>
          <w:szCs w:val="20"/>
        </w:rPr>
        <w:t xml:space="preserve">zhotoviteľ </w:t>
      </w:r>
      <w:r w:rsidR="000731EA">
        <w:rPr>
          <w:rFonts w:asciiTheme="minorHAnsi" w:hAnsiTheme="minorHAnsi" w:cstheme="minorHAnsi"/>
          <w:sz w:val="20"/>
          <w:szCs w:val="20"/>
        </w:rPr>
        <w:t xml:space="preserve">                       </w:t>
      </w:r>
      <w:r w:rsidRPr="009053D0">
        <w:rPr>
          <w:rFonts w:asciiTheme="minorHAnsi" w:hAnsiTheme="minorHAnsi" w:cstheme="minorHAnsi"/>
          <w:sz w:val="20"/>
          <w:szCs w:val="20"/>
        </w:rPr>
        <w:t xml:space="preserve">bez zbytočného odkladu povinný doplniť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oisteni</w:t>
      </w:r>
      <w:r w:rsidR="001D079B">
        <w:rPr>
          <w:rFonts w:asciiTheme="minorHAnsi" w:hAnsiTheme="minorHAnsi" w:cstheme="minorHAnsi"/>
          <w:sz w:val="20"/>
          <w:szCs w:val="20"/>
        </w:rPr>
        <w:t>e</w:t>
      </w:r>
      <w:r w:rsidR="001D079B" w:rsidRPr="00B1374F">
        <w:rPr>
          <w:rFonts w:asciiTheme="minorHAnsi" w:hAnsiTheme="minorHAnsi" w:cstheme="minorHAnsi"/>
          <w:sz w:val="20"/>
          <w:szCs w:val="20"/>
        </w:rPr>
        <w:t xml:space="preserve"> záruky</w:t>
      </w:r>
      <w:r w:rsidRPr="009053D0">
        <w:rPr>
          <w:rFonts w:asciiTheme="minorHAnsi" w:hAnsiTheme="minorHAnsi" w:cstheme="minorHAnsi"/>
          <w:sz w:val="20"/>
          <w:szCs w:val="20"/>
        </w:rPr>
        <w:t xml:space="preserve"> do plnej výšky, </w:t>
      </w:r>
      <w:proofErr w:type="spellStart"/>
      <w:r w:rsidRPr="009053D0">
        <w:rPr>
          <w:rFonts w:asciiTheme="minorHAnsi" w:hAnsiTheme="minorHAnsi" w:cstheme="minorHAnsi"/>
          <w:sz w:val="20"/>
          <w:szCs w:val="20"/>
        </w:rPr>
        <w:t>t.j</w:t>
      </w:r>
      <w:proofErr w:type="spellEnd"/>
      <w:r w:rsidRPr="009053D0">
        <w:rPr>
          <w:rFonts w:asciiTheme="minorHAnsi" w:hAnsiTheme="minorHAnsi" w:cstheme="minorHAnsi"/>
          <w:sz w:val="20"/>
          <w:szCs w:val="20"/>
        </w:rPr>
        <w:t xml:space="preserve">. </w:t>
      </w:r>
      <w:r w:rsidR="006D2133">
        <w:rPr>
          <w:rFonts w:asciiTheme="minorHAnsi" w:hAnsiTheme="minorHAnsi" w:cstheme="minorHAnsi"/>
          <w:sz w:val="20"/>
          <w:szCs w:val="20"/>
        </w:rPr>
        <w:t>2</w:t>
      </w:r>
      <w:r w:rsidR="003D2D7B">
        <w:rPr>
          <w:rFonts w:asciiTheme="minorHAnsi" w:hAnsiTheme="minorHAnsi" w:cstheme="minorHAnsi"/>
          <w:sz w:val="20"/>
          <w:szCs w:val="20"/>
        </w:rPr>
        <w:t>5</w:t>
      </w:r>
      <w:r w:rsidRPr="009053D0">
        <w:rPr>
          <w:rFonts w:asciiTheme="minorHAnsi" w:hAnsiTheme="minorHAnsi" w:cstheme="minorHAnsi"/>
          <w:sz w:val="20"/>
          <w:szCs w:val="20"/>
        </w:rPr>
        <w:t xml:space="preserve"> % z ceny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 xml:space="preserve">iela </w:t>
      </w:r>
      <w:r w:rsidRPr="009053D0">
        <w:rPr>
          <w:rFonts w:asciiTheme="minorHAnsi" w:hAnsiTheme="minorHAnsi" w:cstheme="minorHAnsi"/>
          <w:sz w:val="20"/>
          <w:szCs w:val="20"/>
        </w:rPr>
        <w:t xml:space="preserve">bez DPH, a to najneskôr do 15 dní od doručenia výzvy objednávateľa na jej doplnenie/obnovenie. </w:t>
      </w:r>
      <w:r w:rsidR="00094251">
        <w:rPr>
          <w:rFonts w:asciiTheme="minorHAnsi" w:hAnsiTheme="minorHAnsi" w:cstheme="minorHAnsi"/>
          <w:sz w:val="20"/>
          <w:szCs w:val="20"/>
        </w:rPr>
        <w:t xml:space="preserve"> </w:t>
      </w:r>
      <w:r w:rsidR="00094251" w:rsidRPr="00B1374F">
        <w:rPr>
          <w:rFonts w:asciiTheme="minorHAnsi" w:hAnsiTheme="minorHAnsi" w:cstheme="minorHAnsi"/>
          <w:sz w:val="20"/>
          <w:szCs w:val="20"/>
        </w:rPr>
        <w:t xml:space="preserve">V prípade riadneho splnenia </w:t>
      </w:r>
      <w:r w:rsidR="003A2466">
        <w:rPr>
          <w:rFonts w:asciiTheme="minorHAnsi" w:hAnsiTheme="minorHAnsi" w:cstheme="minorHAnsi"/>
          <w:sz w:val="20"/>
          <w:szCs w:val="20"/>
        </w:rPr>
        <w:t>z</w:t>
      </w:r>
      <w:r w:rsidR="003A2466" w:rsidRPr="00B1374F">
        <w:rPr>
          <w:rFonts w:asciiTheme="minorHAnsi" w:hAnsiTheme="minorHAnsi" w:cstheme="minorHAnsi"/>
          <w:sz w:val="20"/>
          <w:szCs w:val="20"/>
        </w:rPr>
        <w:t xml:space="preserve">mluvy </w:t>
      </w:r>
      <w:r w:rsidR="00094251" w:rsidRPr="00B1374F">
        <w:rPr>
          <w:rFonts w:asciiTheme="minorHAnsi" w:hAnsiTheme="minorHAnsi" w:cstheme="minorHAnsi"/>
          <w:sz w:val="20"/>
          <w:szCs w:val="20"/>
        </w:rPr>
        <w:t xml:space="preserve">sa </w:t>
      </w:r>
      <w:r w:rsidR="001D079B">
        <w:rPr>
          <w:rFonts w:asciiTheme="minorHAnsi" w:hAnsiTheme="minorHAnsi" w:cstheme="minorHAnsi"/>
          <w:sz w:val="20"/>
          <w:szCs w:val="20"/>
        </w:rPr>
        <w:t>b</w:t>
      </w:r>
      <w:r w:rsidR="001D079B" w:rsidRPr="00B1374F">
        <w:rPr>
          <w:rFonts w:asciiTheme="minorHAnsi" w:hAnsiTheme="minorHAnsi" w:cstheme="minorHAnsi"/>
          <w:sz w:val="20"/>
          <w:szCs w:val="20"/>
        </w:rPr>
        <w:t xml:space="preserve">anková </w:t>
      </w:r>
      <w:r w:rsidR="00094251" w:rsidRPr="00B1374F">
        <w:rPr>
          <w:rFonts w:asciiTheme="minorHAnsi" w:hAnsiTheme="minorHAnsi" w:cstheme="minorHAnsi"/>
          <w:sz w:val="20"/>
          <w:szCs w:val="20"/>
        </w:rPr>
        <w:t>záruka/</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 vráti zhotoviteľovi do 15 dní po odovzdaní a prevzatí ukončeného diela</w:t>
      </w:r>
    </w:p>
    <w:p w14:paraId="1A5A8A14" w14:textId="2BCBE45A" w:rsidR="00DD03F6" w:rsidRPr="008D4A3F" w:rsidRDefault="00A37AC2" w:rsidP="009D1DAF">
      <w:pPr>
        <w:pStyle w:val="Default"/>
        <w:ind w:left="709"/>
        <w:jc w:val="both"/>
        <w:rPr>
          <w:rFonts w:asciiTheme="minorHAnsi" w:hAnsiTheme="minorHAnsi" w:cstheme="minorHAnsi"/>
          <w:sz w:val="20"/>
          <w:lang w:val="sk-SK"/>
        </w:rPr>
      </w:pPr>
      <w:r w:rsidRPr="008D4A3F">
        <w:rPr>
          <w:rFonts w:asciiTheme="minorHAnsi" w:hAnsiTheme="minorHAnsi" w:cstheme="minorHAnsi"/>
          <w:b/>
          <w:bCs/>
          <w:sz w:val="20"/>
          <w:lang w:val="sk-SK"/>
        </w:rPr>
        <w:t xml:space="preserve">Verejný obstarávateľ </w:t>
      </w:r>
      <w:bookmarkStart w:id="9" w:name="_Hlk83639036"/>
      <w:r w:rsidRPr="008D4A3F">
        <w:rPr>
          <w:rFonts w:asciiTheme="minorHAnsi" w:hAnsiTheme="minorHAnsi" w:cstheme="minorHAnsi"/>
          <w:b/>
          <w:bCs/>
          <w:sz w:val="20"/>
          <w:lang w:val="sk-SK"/>
        </w:rPr>
        <w:t xml:space="preserve">bude akceptovať aj zloženie </w:t>
      </w:r>
      <w:r w:rsidR="00B1374F" w:rsidRPr="008D4A3F">
        <w:rPr>
          <w:rFonts w:asciiTheme="minorHAnsi" w:hAnsiTheme="minorHAnsi" w:cstheme="minorHAnsi"/>
          <w:b/>
          <w:bCs/>
          <w:sz w:val="20"/>
          <w:lang w:val="sk-SK"/>
        </w:rPr>
        <w:t xml:space="preserve">finančných prostriedkov </w:t>
      </w:r>
      <w:r w:rsidRPr="008D4A3F">
        <w:rPr>
          <w:rFonts w:asciiTheme="minorHAnsi" w:hAnsiTheme="minorHAnsi" w:cstheme="minorHAnsi"/>
          <w:b/>
          <w:bCs/>
          <w:sz w:val="20"/>
          <w:lang w:val="sk-SK"/>
        </w:rPr>
        <w:t>na účet verejného obstarávateľa</w:t>
      </w:r>
      <w:r w:rsidR="00B1374F" w:rsidRPr="008D4A3F">
        <w:rPr>
          <w:rFonts w:asciiTheme="minorHAnsi" w:hAnsiTheme="minorHAnsi" w:cstheme="minorHAnsi"/>
          <w:b/>
          <w:bCs/>
          <w:sz w:val="20"/>
          <w:lang w:val="sk-SK"/>
        </w:rPr>
        <w:t xml:space="preserve"> slúžiacich ako zábezpeka</w:t>
      </w:r>
      <w:r w:rsidR="00B1374F" w:rsidRPr="00B1374F">
        <w:rPr>
          <w:rFonts w:asciiTheme="minorHAnsi" w:hAnsiTheme="minorHAnsi" w:cstheme="minorHAnsi"/>
          <w:sz w:val="20"/>
          <w:lang w:val="sk-SK"/>
        </w:rPr>
        <w:t xml:space="preserve"> najmä na vady diela</w:t>
      </w:r>
      <w:bookmarkEnd w:id="9"/>
      <w:r w:rsidR="00B1374F" w:rsidRPr="00B1374F">
        <w:rPr>
          <w:rFonts w:asciiTheme="minorHAnsi" w:hAnsiTheme="minorHAnsi" w:cstheme="minorHAnsi"/>
          <w:sz w:val="20"/>
          <w:lang w:val="sk-SK"/>
        </w:rPr>
        <w:t xml:space="preserve"> v zmysle uvedeného ako alternatíva </w:t>
      </w:r>
      <w:r w:rsidR="00B1374F" w:rsidRPr="009D1DAF">
        <w:rPr>
          <w:rFonts w:asciiTheme="minorHAnsi" w:hAnsiTheme="minorHAnsi" w:cstheme="minorHAnsi"/>
          <w:sz w:val="20"/>
          <w:lang w:val="sk-SK"/>
        </w:rPr>
        <w:t xml:space="preserve">uvedená v čl. </w:t>
      </w:r>
      <w:r w:rsidR="00DD03F6" w:rsidRPr="008D4A3F">
        <w:rPr>
          <w:rFonts w:asciiTheme="minorHAnsi" w:hAnsiTheme="minorHAnsi" w:cstheme="minorHAnsi"/>
          <w:sz w:val="20"/>
          <w:lang w:val="sk-SK"/>
        </w:rPr>
        <w:t>XV</w:t>
      </w:r>
      <w:r w:rsidR="00B1374F" w:rsidRPr="009D1DAF">
        <w:rPr>
          <w:rFonts w:asciiTheme="minorHAnsi" w:hAnsiTheme="minorHAnsi" w:cstheme="minorHAnsi"/>
          <w:sz w:val="20"/>
          <w:lang w:val="sk-SK"/>
        </w:rPr>
        <w:t xml:space="preserve">. Banková záruka/Poistenie záruky/Zmluvná (realizačná a garančná) zábezpeka, </w:t>
      </w:r>
      <w:r w:rsidR="003A2466" w:rsidRPr="009D1DAF">
        <w:rPr>
          <w:rFonts w:asciiTheme="minorHAnsi" w:hAnsiTheme="minorHAnsi" w:cstheme="minorHAnsi"/>
          <w:sz w:val="20"/>
          <w:lang w:val="sk-SK"/>
        </w:rPr>
        <w:t xml:space="preserve">zmluvy </w:t>
      </w:r>
      <w:r w:rsidR="00B1374F" w:rsidRPr="009D1DAF">
        <w:rPr>
          <w:rFonts w:asciiTheme="minorHAnsi" w:hAnsiTheme="minorHAnsi" w:cstheme="minorHAnsi"/>
          <w:sz w:val="20"/>
          <w:lang w:val="sk-SK"/>
        </w:rPr>
        <w:t>(Príloha č. 1 týchto SP)</w:t>
      </w:r>
      <w:r w:rsidR="00DD03F6" w:rsidRPr="009D1DAF">
        <w:rPr>
          <w:rFonts w:asciiTheme="minorHAnsi" w:hAnsiTheme="minorHAnsi" w:cstheme="minorHAnsi"/>
          <w:sz w:val="20"/>
          <w:lang w:val="sk-SK"/>
        </w:rPr>
        <w:t>.</w:t>
      </w:r>
    </w:p>
    <w:p w14:paraId="77E7B3D1" w14:textId="4D78013E" w:rsidR="00524902" w:rsidRPr="00524902" w:rsidRDefault="00620699" w:rsidP="002F4C0B">
      <w:pPr>
        <w:pStyle w:val="Odsekzoznamu"/>
        <w:numPr>
          <w:ilvl w:val="0"/>
          <w:numId w:val="24"/>
        </w:numPr>
        <w:ind w:hanging="294"/>
        <w:jc w:val="both"/>
        <w:rPr>
          <w:rFonts w:asciiTheme="minorHAnsi" w:hAnsiTheme="minorHAnsi" w:cstheme="minorHAnsi"/>
          <w:sz w:val="20"/>
          <w:szCs w:val="20"/>
        </w:rPr>
      </w:pPr>
      <w:r w:rsidRPr="009B449C">
        <w:rPr>
          <w:rFonts w:asciiTheme="minorHAnsi" w:hAnsiTheme="minorHAnsi" w:cstheme="minorHAnsi"/>
          <w:b/>
          <w:sz w:val="20"/>
          <w:szCs w:val="20"/>
        </w:rPr>
        <w:t xml:space="preserve">Zoznam </w:t>
      </w:r>
      <w:r w:rsidR="00524902" w:rsidRPr="009B449C">
        <w:rPr>
          <w:rFonts w:asciiTheme="minorHAnsi" w:hAnsiTheme="minorHAnsi" w:cstheme="minorHAnsi"/>
          <w:b/>
          <w:sz w:val="20"/>
          <w:szCs w:val="20"/>
        </w:rPr>
        <w:t>všetkých subdodávateľov</w:t>
      </w:r>
      <w:r w:rsidR="009B449C">
        <w:rPr>
          <w:rFonts w:asciiTheme="minorHAnsi" w:hAnsiTheme="minorHAnsi" w:cstheme="minorHAnsi"/>
          <w:b/>
          <w:sz w:val="20"/>
          <w:szCs w:val="20"/>
        </w:rPr>
        <w:t xml:space="preserve"> </w:t>
      </w:r>
      <w:r w:rsidR="009B449C" w:rsidRPr="009B449C">
        <w:rPr>
          <w:rFonts w:asciiTheme="minorHAnsi" w:hAnsiTheme="minorHAnsi" w:cstheme="minorHAnsi"/>
          <w:bCs/>
          <w:sz w:val="20"/>
          <w:szCs w:val="20"/>
        </w:rPr>
        <w:t>(viď časť J. týchto SP)</w:t>
      </w:r>
      <w:r w:rsidR="00524902" w:rsidRPr="009B449C">
        <w:rPr>
          <w:rFonts w:asciiTheme="minorHAnsi" w:hAnsiTheme="minorHAnsi" w:cstheme="minorHAnsi"/>
          <w:sz w:val="20"/>
          <w:szCs w:val="20"/>
        </w:rPr>
        <w:t xml:space="preserve"> s uvedením</w:t>
      </w:r>
      <w:r w:rsidR="00524902" w:rsidRPr="00876286">
        <w:rPr>
          <w:rFonts w:asciiTheme="minorHAnsi" w:hAnsiTheme="minorHAnsi" w:cstheme="minorHAnsi"/>
          <w:sz w:val="20"/>
          <w:szCs w:val="20"/>
        </w:rPr>
        <w:t xml:space="preserve"> jeho identifikačných údajov, podielu a predmetu subdodávky a údajov o osobe oprávnenej konať za každého subdodávateľa v rozsahu meno a priezvisko, adresa pobytu, dátum narodenia, </w:t>
      </w:r>
      <w:r w:rsidR="00524902" w:rsidRPr="00876286">
        <w:rPr>
          <w:rFonts w:asciiTheme="minorHAnsi" w:hAnsiTheme="minorHAnsi" w:cstheme="minorHAnsi"/>
          <w:sz w:val="20"/>
          <w:szCs w:val="20"/>
          <w:u w:val="single"/>
        </w:rPr>
        <w:t>resp. čestné vyhlásenie o nevyužití subdodávateľov</w:t>
      </w:r>
      <w:r w:rsidR="00524902" w:rsidRPr="00876286">
        <w:rPr>
          <w:rFonts w:asciiTheme="minorHAnsi" w:hAnsiTheme="minorHAnsi" w:cstheme="minorHAnsi"/>
          <w:sz w:val="20"/>
          <w:szCs w:val="20"/>
        </w:rPr>
        <w:t>. V prípade využitia subdodávateľov úspešný uchádzač ku každému subdodávateľovi</w:t>
      </w:r>
      <w:r w:rsidR="00524902" w:rsidRPr="00524902">
        <w:rPr>
          <w:rFonts w:asciiTheme="minorHAnsi" w:hAnsiTheme="minorHAnsi" w:cstheme="minorHAnsi"/>
          <w:sz w:val="20"/>
          <w:szCs w:val="20"/>
        </w:rPr>
        <w:t xml:space="preserve"> zároveň predkladá dôkaz o oprávnení na príslušné plnenie predmetu zákazky podľa § 32 ods. 1 písm. e) ZVO a dôkaz o zápise do registra partnerov verejného sektora, ak zákon pre takéhoto subdodávateľa tento zápis vyžaduje</w:t>
      </w:r>
      <w:r w:rsidR="005334FA">
        <w:rPr>
          <w:rFonts w:asciiTheme="minorHAnsi" w:hAnsiTheme="minorHAnsi" w:cstheme="minorHAnsi"/>
          <w:sz w:val="20"/>
          <w:szCs w:val="20"/>
        </w:rPr>
        <w:t>.</w:t>
      </w:r>
    </w:p>
    <w:p w14:paraId="520A888C" w14:textId="20DB827A" w:rsidR="001D4A30" w:rsidRPr="007619FB" w:rsidRDefault="00620699" w:rsidP="002F4C0B">
      <w:pPr>
        <w:pStyle w:val="Odsekzoznamu"/>
        <w:numPr>
          <w:ilvl w:val="0"/>
          <w:numId w:val="24"/>
        </w:numPr>
        <w:shd w:val="clear" w:color="auto" w:fill="FFFFFF"/>
        <w:ind w:hanging="294"/>
        <w:jc w:val="both"/>
        <w:rPr>
          <w:rFonts w:ascii="Calibri" w:hAnsi="Calibri" w:cs="Calibri"/>
          <w:sz w:val="20"/>
          <w:szCs w:val="20"/>
          <w:u w:val="single"/>
        </w:rPr>
      </w:pPr>
      <w:r w:rsidRPr="008D4A3F">
        <w:rPr>
          <w:rFonts w:asciiTheme="minorHAnsi" w:hAnsiTheme="minorHAnsi"/>
          <w:bCs/>
          <w:sz w:val="20"/>
          <w:szCs w:val="20"/>
        </w:rPr>
        <w:t>Záväzný</w:t>
      </w:r>
      <w:r w:rsidRPr="00045076">
        <w:rPr>
          <w:rFonts w:asciiTheme="minorHAnsi" w:hAnsiTheme="minorHAnsi"/>
          <w:b/>
          <w:sz w:val="20"/>
          <w:szCs w:val="20"/>
        </w:rPr>
        <w:t xml:space="preserve"> </w:t>
      </w:r>
      <w:r w:rsidR="00E5007A" w:rsidRPr="00045076">
        <w:rPr>
          <w:rFonts w:asciiTheme="minorHAnsi" w:hAnsiTheme="minorHAnsi"/>
          <w:b/>
          <w:sz w:val="20"/>
          <w:szCs w:val="20"/>
        </w:rPr>
        <w:t xml:space="preserve">časový a vecný </w:t>
      </w:r>
      <w:r w:rsidR="00E5007A" w:rsidRPr="007809A2">
        <w:rPr>
          <w:rFonts w:asciiTheme="minorHAnsi" w:hAnsiTheme="minorHAnsi"/>
          <w:b/>
          <w:sz w:val="20"/>
          <w:szCs w:val="20"/>
        </w:rPr>
        <w:t>Harmonogram realizácie prác</w:t>
      </w:r>
      <w:r w:rsidR="00524902">
        <w:rPr>
          <w:rFonts w:asciiTheme="minorHAnsi" w:hAnsiTheme="minorHAnsi"/>
          <w:sz w:val="20"/>
          <w:szCs w:val="20"/>
        </w:rPr>
        <w:t xml:space="preserve"> </w:t>
      </w:r>
      <w:r w:rsidR="00E5007A" w:rsidRPr="00973A75">
        <w:rPr>
          <w:rFonts w:asciiTheme="minorHAnsi" w:hAnsiTheme="minorHAnsi"/>
          <w:sz w:val="20"/>
          <w:szCs w:val="20"/>
        </w:rPr>
        <w:t>vychádzajúci z harmonogramu predloženom úspešným uchádzačom v ponuke</w:t>
      </w:r>
      <w:r>
        <w:rPr>
          <w:rFonts w:asciiTheme="minorHAnsi" w:hAnsiTheme="minorHAnsi"/>
          <w:sz w:val="20"/>
          <w:szCs w:val="20"/>
        </w:rPr>
        <w:t>.</w:t>
      </w:r>
    </w:p>
    <w:p w14:paraId="56B1E7D5" w14:textId="61ED0C5B" w:rsidR="0061341E" w:rsidRDefault="00620699" w:rsidP="002F4C0B">
      <w:pPr>
        <w:pStyle w:val="Odsekzoznamu"/>
        <w:numPr>
          <w:ilvl w:val="0"/>
          <w:numId w:val="24"/>
        </w:numPr>
        <w:shd w:val="clear" w:color="auto" w:fill="FFFFFF"/>
        <w:ind w:hanging="294"/>
        <w:jc w:val="both"/>
        <w:rPr>
          <w:rFonts w:asciiTheme="minorHAnsi" w:hAnsiTheme="minorHAnsi" w:cstheme="minorHAnsi"/>
          <w:sz w:val="20"/>
          <w:szCs w:val="20"/>
        </w:rPr>
      </w:pPr>
      <w:r>
        <w:rPr>
          <w:rFonts w:ascii="Calibri" w:hAnsi="Calibri" w:cs="Calibri"/>
          <w:b/>
          <w:sz w:val="20"/>
          <w:szCs w:val="20"/>
        </w:rPr>
        <w:t>D</w:t>
      </w:r>
      <w:r w:rsidRPr="008F0BC1">
        <w:rPr>
          <w:rFonts w:ascii="Calibri" w:hAnsi="Calibri" w:cs="Calibri"/>
          <w:b/>
          <w:sz w:val="20"/>
          <w:szCs w:val="20"/>
        </w:rPr>
        <w:t xml:space="preserve">ôkaz </w:t>
      </w:r>
      <w:r w:rsidR="0061341E" w:rsidRPr="008F0BC1">
        <w:rPr>
          <w:rFonts w:ascii="Calibri" w:hAnsi="Calibri" w:cs="Calibri"/>
          <w:b/>
          <w:sz w:val="20"/>
          <w:szCs w:val="20"/>
        </w:rPr>
        <w:t xml:space="preserve">o zriadení transparentného účtu </w:t>
      </w:r>
      <w:r w:rsidR="0061341E" w:rsidRPr="006F3E0E">
        <w:rPr>
          <w:rFonts w:ascii="Calibri" w:hAnsi="Calibri" w:cs="Calibri"/>
          <w:sz w:val="20"/>
          <w:szCs w:val="20"/>
        </w:rPr>
        <w:t>– verejný obstarávateľ požaduje od úspešného uchádzača, aby zriadil transparentný účet, ktorý bude slúžiť na úhradu vystavených faktúr a na úhradu splatných záväzkov voči subdodávateľom zhotoviteľa</w:t>
      </w:r>
      <w:r w:rsidRPr="00620699">
        <w:rPr>
          <w:rFonts w:asciiTheme="minorHAnsi" w:hAnsiTheme="minorHAnsi" w:cstheme="minorHAnsi"/>
          <w:sz w:val="20"/>
          <w:szCs w:val="20"/>
        </w:rPr>
        <w:t>.</w:t>
      </w:r>
    </w:p>
    <w:p w14:paraId="5DFFEBDA" w14:textId="779D4FCB" w:rsidR="00B67310" w:rsidRPr="00B67310" w:rsidRDefault="00B67310" w:rsidP="002F4C0B">
      <w:pPr>
        <w:pStyle w:val="Odsekzoznamu"/>
        <w:numPr>
          <w:ilvl w:val="0"/>
          <w:numId w:val="24"/>
        </w:numPr>
        <w:shd w:val="clear" w:color="auto" w:fill="FFFFFF"/>
        <w:ind w:hanging="294"/>
        <w:jc w:val="both"/>
        <w:rPr>
          <w:rFonts w:ascii="Calibri" w:hAnsi="Calibri" w:cs="Calibri"/>
          <w:b/>
          <w:sz w:val="20"/>
          <w:szCs w:val="20"/>
        </w:rPr>
      </w:pPr>
      <w:proofErr w:type="spellStart"/>
      <w:r>
        <w:rPr>
          <w:rFonts w:asciiTheme="minorHAnsi" w:hAnsiTheme="minorHAnsi"/>
          <w:b/>
          <w:sz w:val="20"/>
          <w:szCs w:val="20"/>
          <w:u w:val="single"/>
        </w:rPr>
        <w:t>S</w:t>
      </w:r>
      <w:r w:rsidRPr="00D55CD6">
        <w:rPr>
          <w:rFonts w:asciiTheme="minorHAnsi" w:hAnsiTheme="minorHAnsi"/>
          <w:b/>
          <w:sz w:val="20"/>
          <w:szCs w:val="20"/>
          <w:u w:val="single"/>
        </w:rPr>
        <w:t>can</w:t>
      </w:r>
      <w:proofErr w:type="spellEnd"/>
      <w:r w:rsidRPr="00D55CD6">
        <w:rPr>
          <w:rFonts w:asciiTheme="minorHAnsi" w:hAnsiTheme="minorHAnsi"/>
          <w:b/>
          <w:sz w:val="20"/>
          <w:szCs w:val="20"/>
          <w:u w:val="single"/>
        </w:rPr>
        <w:t xml:space="preserve"> vyplnenej a podpísanej </w:t>
      </w:r>
      <w:r>
        <w:rPr>
          <w:rFonts w:asciiTheme="minorHAnsi" w:hAnsiTheme="minorHAnsi"/>
          <w:b/>
          <w:sz w:val="20"/>
          <w:szCs w:val="20"/>
          <w:u w:val="single"/>
        </w:rPr>
        <w:t>z</w:t>
      </w:r>
      <w:r w:rsidRPr="00D55CD6">
        <w:rPr>
          <w:rFonts w:asciiTheme="minorHAnsi" w:hAnsiTheme="minorHAnsi"/>
          <w:b/>
          <w:sz w:val="20"/>
          <w:szCs w:val="20"/>
          <w:u w:val="single"/>
        </w:rPr>
        <w:t>mluvy o dielo spolu so všetkými prílohami</w:t>
      </w:r>
      <w:r w:rsidRPr="00D55CD6">
        <w:rPr>
          <w:rFonts w:asciiTheme="minorHAnsi" w:hAnsiTheme="minorHAnsi"/>
          <w:b/>
          <w:sz w:val="20"/>
          <w:szCs w:val="20"/>
        </w:rPr>
        <w:t>.</w:t>
      </w:r>
    </w:p>
    <w:p w14:paraId="2D514636" w14:textId="77777777" w:rsidR="00FE75CE" w:rsidRPr="009053D0" w:rsidRDefault="00FE75CE" w:rsidP="009053D0">
      <w:pPr>
        <w:pStyle w:val="Odsekzoznamu"/>
        <w:shd w:val="clear" w:color="auto" w:fill="FFFFFF"/>
        <w:ind w:left="720"/>
        <w:jc w:val="both"/>
        <w:rPr>
          <w:rFonts w:asciiTheme="minorHAnsi" w:hAnsiTheme="minorHAnsi" w:cstheme="minorHAnsi"/>
          <w:sz w:val="20"/>
          <w:szCs w:val="20"/>
        </w:rPr>
      </w:pPr>
    </w:p>
    <w:p w14:paraId="52299995" w14:textId="719CD44A" w:rsidR="009053D0" w:rsidRPr="00B01198" w:rsidRDefault="00644B40" w:rsidP="002F4C0B">
      <w:pPr>
        <w:pStyle w:val="Odsekzoznamu"/>
        <w:numPr>
          <w:ilvl w:val="1"/>
          <w:numId w:val="25"/>
        </w:numPr>
        <w:shd w:val="clear" w:color="auto" w:fill="FFFFFF"/>
        <w:ind w:left="426" w:hanging="426"/>
        <w:jc w:val="both"/>
        <w:rPr>
          <w:rFonts w:asciiTheme="minorHAnsi" w:hAnsiTheme="minorHAnsi" w:cstheme="minorHAnsi"/>
          <w:sz w:val="20"/>
          <w:szCs w:val="20"/>
        </w:rPr>
      </w:pPr>
      <w:r w:rsidRPr="007619FB">
        <w:rPr>
          <w:rFonts w:asciiTheme="minorHAnsi" w:hAnsiTheme="minorHAnsi" w:cstheme="minorHAnsi"/>
          <w:b/>
          <w:bCs/>
          <w:sz w:val="20"/>
          <w:szCs w:val="20"/>
        </w:rPr>
        <w:t>Listinne</w:t>
      </w:r>
      <w:r w:rsidR="00E5007A" w:rsidRPr="007619FB">
        <w:rPr>
          <w:rFonts w:asciiTheme="minorHAnsi" w:hAnsiTheme="minorHAnsi" w:cstheme="minorHAnsi"/>
          <w:sz w:val="20"/>
          <w:szCs w:val="20"/>
        </w:rPr>
        <w:t xml:space="preserve"> osobne alebo prostredníctvom poštovej prepravy resp. využitím inej doručovateľskej služby, na adresu verejného obstarávateľa </w:t>
      </w:r>
      <w:r w:rsidR="00B67310" w:rsidRPr="00B67310">
        <w:rPr>
          <w:rFonts w:ascii="Calibri" w:hAnsi="Calibri" w:cs="Calibri"/>
          <w:bCs/>
          <w:i/>
          <w:iCs/>
          <w:sz w:val="20"/>
          <w:szCs w:val="20"/>
          <w:u w:val="single"/>
        </w:rPr>
        <w:t>Banskobystrický samosprávny kraj, Námestie SNP 23, 974 01 Banská Bystrica</w:t>
      </w:r>
      <w:r w:rsidR="00B01198" w:rsidRPr="00B67310">
        <w:rPr>
          <w:rFonts w:asciiTheme="minorHAnsi" w:hAnsiTheme="minorHAnsi" w:cstheme="minorHAnsi"/>
          <w:sz w:val="22"/>
          <w:szCs w:val="22"/>
        </w:rPr>
        <w:t>:</w:t>
      </w:r>
    </w:p>
    <w:p w14:paraId="48A87161" w14:textId="61F39D1C" w:rsidR="00644B40" w:rsidRPr="00FE75CE" w:rsidRDefault="00644B40" w:rsidP="002F4C0B">
      <w:pPr>
        <w:pStyle w:val="tl1"/>
        <w:numPr>
          <w:ilvl w:val="0"/>
          <w:numId w:val="15"/>
        </w:numPr>
        <w:tabs>
          <w:tab w:val="left" w:pos="426"/>
        </w:tabs>
        <w:spacing w:line="264" w:lineRule="auto"/>
        <w:ind w:left="709" w:hanging="283"/>
        <w:rPr>
          <w:rFonts w:asciiTheme="minorHAnsi" w:hAnsiTheme="minorHAnsi" w:cstheme="minorHAnsi"/>
          <w:sz w:val="20"/>
          <w:szCs w:val="20"/>
          <w:lang w:eastAsia="cs-CZ"/>
        </w:rPr>
      </w:pPr>
      <w:r w:rsidRPr="00FE75CE">
        <w:rPr>
          <w:rFonts w:asciiTheme="minorHAnsi" w:hAnsiTheme="minorHAnsi" w:cstheme="minorHAnsi"/>
          <w:sz w:val="20"/>
          <w:szCs w:val="20"/>
          <w:lang w:eastAsia="cs-CZ"/>
        </w:rPr>
        <w:t xml:space="preserve">vyplnenú a podpísanú </w:t>
      </w:r>
      <w:r w:rsidRPr="009870C9">
        <w:rPr>
          <w:rFonts w:asciiTheme="minorHAnsi" w:hAnsiTheme="minorHAnsi" w:cstheme="minorHAnsi"/>
          <w:b/>
          <w:bCs/>
          <w:sz w:val="20"/>
          <w:szCs w:val="20"/>
          <w:lang w:eastAsia="cs-CZ"/>
        </w:rPr>
        <w:t xml:space="preserve">zmluvu o dielo  v </w:t>
      </w:r>
      <w:r w:rsidR="00FE75CE" w:rsidRPr="004863DF">
        <w:rPr>
          <w:rFonts w:asciiTheme="minorHAnsi" w:hAnsiTheme="minorHAnsi" w:cstheme="minorHAnsi"/>
          <w:b/>
          <w:bCs/>
          <w:sz w:val="20"/>
          <w:szCs w:val="20"/>
          <w:lang w:eastAsia="cs-CZ"/>
        </w:rPr>
        <w:t>6</w:t>
      </w:r>
      <w:r w:rsidR="00FE75CE" w:rsidRPr="009870C9">
        <w:rPr>
          <w:rFonts w:asciiTheme="minorHAnsi" w:hAnsiTheme="minorHAnsi" w:cstheme="minorHAnsi"/>
          <w:b/>
          <w:bCs/>
          <w:sz w:val="20"/>
          <w:szCs w:val="20"/>
          <w:lang w:eastAsia="cs-CZ"/>
        </w:rPr>
        <w:t xml:space="preserve"> </w:t>
      </w:r>
      <w:r w:rsidRPr="009870C9">
        <w:rPr>
          <w:rFonts w:asciiTheme="minorHAnsi" w:hAnsiTheme="minorHAnsi" w:cstheme="minorHAnsi"/>
          <w:b/>
          <w:bCs/>
          <w:sz w:val="20"/>
          <w:szCs w:val="20"/>
          <w:lang w:eastAsia="cs-CZ"/>
        </w:rPr>
        <w:t>vyhotoveniach</w:t>
      </w:r>
      <w:r w:rsidRPr="00912052">
        <w:rPr>
          <w:rFonts w:asciiTheme="minorHAnsi" w:hAnsiTheme="minorHAnsi" w:cstheme="minorHAnsi"/>
          <w:sz w:val="20"/>
          <w:szCs w:val="20"/>
          <w:lang w:eastAsia="cs-CZ"/>
        </w:rPr>
        <w:t xml:space="preserve"> </w:t>
      </w:r>
      <w:r w:rsidRPr="009870C9">
        <w:rPr>
          <w:rFonts w:asciiTheme="minorHAnsi" w:hAnsiTheme="minorHAnsi" w:cstheme="minorHAnsi"/>
          <w:sz w:val="20"/>
          <w:szCs w:val="20"/>
          <w:lang w:eastAsia="cs-CZ"/>
        </w:rPr>
        <w:t>s platnosťou originálu (</w:t>
      </w:r>
      <w:r w:rsidRPr="00912052">
        <w:rPr>
          <w:rFonts w:asciiTheme="minorHAnsi" w:hAnsiTheme="minorHAnsi" w:cstheme="minorHAnsi"/>
          <w:sz w:val="20"/>
          <w:szCs w:val="20"/>
          <w:lang w:eastAsia="cs-CZ"/>
        </w:rPr>
        <w:t>rovnopisoch</w:t>
      </w:r>
      <w:r w:rsidRPr="00FE75CE">
        <w:rPr>
          <w:rFonts w:asciiTheme="minorHAnsi" w:hAnsiTheme="minorHAnsi" w:cstheme="minorHAnsi"/>
          <w:sz w:val="20"/>
          <w:szCs w:val="20"/>
          <w:lang w:eastAsia="cs-CZ"/>
        </w:rPr>
        <w:t>)</w:t>
      </w:r>
      <w:r w:rsidR="00FE75CE">
        <w:rPr>
          <w:rFonts w:asciiTheme="minorHAnsi" w:hAnsiTheme="minorHAnsi" w:cstheme="minorHAnsi"/>
          <w:sz w:val="20"/>
          <w:szCs w:val="20"/>
          <w:lang w:eastAsia="cs-CZ"/>
        </w:rPr>
        <w:t xml:space="preserve"> </w:t>
      </w:r>
      <w:bookmarkStart w:id="10" w:name="_Hlk87946406"/>
      <w:r w:rsidR="00FE75CE" w:rsidRPr="003D1988">
        <w:rPr>
          <w:rFonts w:asciiTheme="minorHAnsi" w:hAnsiTheme="minorHAnsi" w:cstheme="minorHAnsi"/>
          <w:sz w:val="20"/>
          <w:szCs w:val="20"/>
          <w:u w:val="single"/>
          <w:lang w:eastAsia="cs-CZ"/>
        </w:rPr>
        <w:t>vrátane všetkých relevantných príloh</w:t>
      </w:r>
      <w:bookmarkEnd w:id="10"/>
      <w:r w:rsidRPr="00FE75CE">
        <w:rPr>
          <w:rFonts w:asciiTheme="minorHAnsi" w:hAnsiTheme="minorHAnsi" w:cstheme="minorHAnsi"/>
          <w:sz w:val="20"/>
          <w:szCs w:val="20"/>
          <w:lang w:eastAsia="cs-CZ"/>
        </w:rPr>
        <w:t xml:space="preserve">, </w:t>
      </w:r>
    </w:p>
    <w:p w14:paraId="2EAC213C" w14:textId="77777777" w:rsidR="00F015C1" w:rsidRPr="00FE75CE" w:rsidRDefault="00F015C1" w:rsidP="00F015C1">
      <w:pPr>
        <w:pStyle w:val="tl1"/>
        <w:tabs>
          <w:tab w:val="left" w:pos="426"/>
        </w:tabs>
        <w:spacing w:line="264" w:lineRule="auto"/>
        <w:ind w:left="861"/>
        <w:rPr>
          <w:rFonts w:asciiTheme="minorHAnsi" w:hAnsiTheme="minorHAnsi" w:cstheme="minorHAnsi"/>
          <w:sz w:val="20"/>
          <w:szCs w:val="20"/>
          <w:lang w:eastAsia="cs-CZ"/>
        </w:rPr>
      </w:pPr>
    </w:p>
    <w:p w14:paraId="00B05DA1" w14:textId="57469BD9" w:rsidR="00912052" w:rsidRPr="00FE75CE" w:rsidRDefault="005E170E" w:rsidP="002F4C0B">
      <w:pPr>
        <w:pStyle w:val="tl1"/>
        <w:numPr>
          <w:ilvl w:val="0"/>
          <w:numId w:val="15"/>
        </w:numPr>
        <w:tabs>
          <w:tab w:val="left" w:pos="426"/>
        </w:tabs>
        <w:spacing w:line="264" w:lineRule="auto"/>
        <w:ind w:left="709" w:hanging="283"/>
        <w:rPr>
          <w:rFonts w:asciiTheme="minorHAnsi" w:hAnsiTheme="minorHAnsi" w:cstheme="minorHAnsi"/>
          <w:b/>
          <w:sz w:val="20"/>
          <w:szCs w:val="20"/>
          <w:lang w:eastAsia="cs-CZ"/>
        </w:rPr>
      </w:pPr>
      <w:r>
        <w:rPr>
          <w:rFonts w:asciiTheme="minorHAnsi" w:hAnsiTheme="minorHAnsi" w:cstheme="minorHAnsi"/>
          <w:b/>
          <w:sz w:val="20"/>
          <w:szCs w:val="20"/>
        </w:rPr>
        <w:t>bankovú záruku</w:t>
      </w:r>
      <w:r w:rsidR="00B67310">
        <w:rPr>
          <w:rFonts w:asciiTheme="minorHAnsi" w:hAnsiTheme="minorHAnsi" w:cstheme="minorHAnsi"/>
          <w:b/>
          <w:sz w:val="20"/>
          <w:szCs w:val="20"/>
        </w:rPr>
        <w:t>/</w:t>
      </w:r>
      <w:r w:rsidR="00B67310">
        <w:rPr>
          <w:rFonts w:asciiTheme="minorHAnsi" w:hAnsiTheme="minorHAnsi" w:cs="Times New Roman"/>
          <w:b/>
          <w:bCs/>
          <w:sz w:val="20"/>
          <w:szCs w:val="20"/>
          <w:lang w:eastAsia="cs-CZ"/>
        </w:rPr>
        <w:t>poistenie záruky</w:t>
      </w:r>
      <w:r>
        <w:rPr>
          <w:rFonts w:asciiTheme="minorHAnsi" w:hAnsiTheme="minorHAnsi" w:cstheme="minorHAnsi"/>
          <w:b/>
          <w:sz w:val="20"/>
          <w:szCs w:val="20"/>
        </w:rPr>
        <w:t xml:space="preserve"> za riadne vykonanie diela </w:t>
      </w:r>
      <w:r w:rsidR="00644B40" w:rsidRPr="00FE75CE">
        <w:rPr>
          <w:rFonts w:asciiTheme="minorHAnsi" w:hAnsiTheme="minorHAnsi" w:cstheme="minorHAnsi"/>
          <w:sz w:val="20"/>
          <w:szCs w:val="20"/>
          <w:lang w:eastAsia="cs-CZ"/>
        </w:rPr>
        <w:t>– doklad preukazujúci poskytnutie bankovej</w:t>
      </w:r>
      <w:r>
        <w:rPr>
          <w:rFonts w:asciiTheme="minorHAnsi" w:hAnsiTheme="minorHAnsi" w:cstheme="minorHAnsi"/>
          <w:sz w:val="20"/>
          <w:szCs w:val="20"/>
          <w:lang w:eastAsia="cs-CZ"/>
        </w:rPr>
        <w:t xml:space="preserve"> záruky</w:t>
      </w:r>
      <w:r w:rsidR="00644B40" w:rsidRPr="00FE75CE">
        <w:rPr>
          <w:rFonts w:asciiTheme="minorHAnsi" w:hAnsiTheme="minorHAnsi" w:cstheme="minorHAnsi"/>
          <w:sz w:val="20"/>
          <w:szCs w:val="20"/>
          <w:lang w:eastAsia="cs-CZ"/>
        </w:rPr>
        <w:t>/poistenia záruky za riadne vykonanie diela v prípade, ak na zloženie výkonovej zábezpeky použije jeden z uvedených spôsobov</w:t>
      </w:r>
      <w:r w:rsidR="00644B40" w:rsidRPr="00FE75CE">
        <w:rPr>
          <w:rFonts w:asciiTheme="minorHAnsi" w:hAnsiTheme="minorHAnsi" w:cstheme="minorHAnsi"/>
          <w:b/>
          <w:sz w:val="20"/>
          <w:szCs w:val="20"/>
          <w:lang w:eastAsia="cs-CZ"/>
        </w:rPr>
        <w:t xml:space="preserve"> </w:t>
      </w:r>
      <w:r w:rsidR="00644B40" w:rsidRPr="00871058">
        <w:rPr>
          <w:rFonts w:asciiTheme="minorHAnsi" w:hAnsiTheme="minorHAnsi" w:cstheme="minorHAnsi"/>
          <w:bCs/>
          <w:sz w:val="20"/>
          <w:szCs w:val="20"/>
          <w:lang w:eastAsia="cs-CZ"/>
        </w:rPr>
        <w:t xml:space="preserve">– </w:t>
      </w:r>
      <w:r w:rsidR="00644B40" w:rsidRPr="00FE75CE">
        <w:rPr>
          <w:rFonts w:asciiTheme="minorHAnsi" w:hAnsiTheme="minorHAnsi" w:cstheme="minorHAnsi"/>
          <w:b/>
          <w:sz w:val="20"/>
          <w:szCs w:val="20"/>
          <w:lang w:eastAsia="cs-CZ"/>
        </w:rPr>
        <w:t>1 vyhotovenie s platnosťou originálu</w:t>
      </w:r>
      <w:r w:rsidR="00F015C1" w:rsidRPr="009870C9">
        <w:rPr>
          <w:rFonts w:asciiTheme="minorHAnsi" w:hAnsiTheme="minorHAnsi" w:cstheme="minorHAnsi"/>
          <w:bCs/>
          <w:sz w:val="20"/>
          <w:szCs w:val="20"/>
          <w:lang w:eastAsia="cs-CZ"/>
        </w:rPr>
        <w:t>.</w:t>
      </w:r>
    </w:p>
    <w:p w14:paraId="639C28BF" w14:textId="77777777" w:rsidR="00F015C1" w:rsidRPr="00374B1C" w:rsidRDefault="00F015C1" w:rsidP="009870C9">
      <w:pPr>
        <w:pStyle w:val="tl1"/>
        <w:tabs>
          <w:tab w:val="left" w:pos="426"/>
        </w:tabs>
        <w:spacing w:line="264" w:lineRule="auto"/>
        <w:ind w:left="709"/>
        <w:rPr>
          <w:rFonts w:asciiTheme="minorHAnsi" w:hAnsiTheme="minorHAnsi" w:cstheme="minorHAnsi"/>
          <w:sz w:val="20"/>
          <w:szCs w:val="20"/>
          <w:lang w:eastAsia="cs-CZ"/>
        </w:rPr>
      </w:pPr>
    </w:p>
    <w:p w14:paraId="78A778E3" w14:textId="3CE1C223" w:rsidR="00F015C1" w:rsidRPr="00810F06" w:rsidRDefault="00F015C1" w:rsidP="002F4C0B">
      <w:pPr>
        <w:pStyle w:val="tl1"/>
        <w:numPr>
          <w:ilvl w:val="1"/>
          <w:numId w:val="8"/>
        </w:numPr>
        <w:tabs>
          <w:tab w:val="left" w:pos="426"/>
        </w:tabs>
        <w:ind w:left="0" w:firstLine="0"/>
        <w:rPr>
          <w:rFonts w:asciiTheme="minorHAnsi" w:hAnsiTheme="minorHAnsi" w:cs="Calibri"/>
          <w:bCs/>
          <w:sz w:val="20"/>
          <w:szCs w:val="20"/>
        </w:rPr>
      </w:pPr>
      <w:r w:rsidRPr="00810F06">
        <w:rPr>
          <w:rFonts w:asciiTheme="minorHAnsi" w:hAnsiTheme="minorHAnsi" w:cs="Calibri"/>
          <w:bCs/>
          <w:sz w:val="20"/>
          <w:szCs w:val="20"/>
        </w:rPr>
        <w:t xml:space="preserve">Verejný obstarávateľ vyžaduje od subdodávateľov, aby disponovali oprávnením na príslušné plnenie zmluvy podľa § 32 ods. 1 písm. e) ZVO. Táto skutočnosť sa preukazuje podľa pravidiel uvedených v zmluve. To neplatí </w:t>
      </w:r>
      <w:r w:rsidR="007402D1">
        <w:rPr>
          <w:rFonts w:asciiTheme="minorHAnsi" w:hAnsiTheme="minorHAnsi" w:cs="Calibri"/>
          <w:bCs/>
          <w:sz w:val="20"/>
          <w:szCs w:val="20"/>
        </w:rPr>
        <w:t xml:space="preserve">                                       </w:t>
      </w:r>
      <w:r w:rsidRPr="00810F06">
        <w:rPr>
          <w:rFonts w:asciiTheme="minorHAnsi" w:hAnsiTheme="minorHAnsi" w:cs="Calibri"/>
          <w:bCs/>
          <w:sz w:val="20"/>
          <w:szCs w:val="20"/>
        </w:rPr>
        <w:t>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38F5484" w:rsidR="00E5007A" w:rsidRPr="006F7939" w:rsidRDefault="00E5007A" w:rsidP="002F4C0B">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2F4C0B">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Pr="00A7297B" w:rsidRDefault="006F7939" w:rsidP="006F7939">
      <w:pPr>
        <w:pStyle w:val="Odsekzoznamu"/>
        <w:rPr>
          <w:rFonts w:asciiTheme="minorHAnsi" w:hAnsiTheme="minorHAnsi" w:cstheme="minorHAnsi"/>
          <w:bCs/>
          <w:sz w:val="20"/>
          <w:szCs w:val="20"/>
        </w:rPr>
      </w:pPr>
    </w:p>
    <w:p w14:paraId="1ABA4DD1" w14:textId="77777777" w:rsidR="00A7297B" w:rsidRPr="007A1FB6" w:rsidRDefault="00A7297B" w:rsidP="002F4C0B">
      <w:pPr>
        <w:pStyle w:val="tl1"/>
        <w:numPr>
          <w:ilvl w:val="1"/>
          <w:numId w:val="8"/>
        </w:numPr>
        <w:tabs>
          <w:tab w:val="left" w:pos="426"/>
        </w:tabs>
        <w:ind w:left="0" w:firstLine="0"/>
        <w:rPr>
          <w:rFonts w:asciiTheme="minorHAnsi" w:hAnsiTheme="minorHAnsi" w:cstheme="minorHAnsi"/>
          <w:sz w:val="20"/>
          <w:szCs w:val="20"/>
        </w:rPr>
      </w:pPr>
      <w:r w:rsidRPr="00515E84">
        <w:rPr>
          <w:rFonts w:asciiTheme="minorHAnsi" w:hAnsiTheme="minorHAnsi" w:cstheme="minorHAnsi"/>
          <w:b/>
          <w:bCs/>
          <w:sz w:val="20"/>
          <w:szCs w:val="20"/>
        </w:rPr>
        <w:t>Zmluva</w:t>
      </w:r>
      <w:r w:rsidRPr="00515E84">
        <w:rPr>
          <w:rFonts w:asciiTheme="minorHAnsi" w:hAnsiTheme="minorHAnsi" w:cstheme="minorHAnsi"/>
          <w:sz w:val="20"/>
          <w:szCs w:val="20"/>
        </w:rPr>
        <w:t xml:space="preserve"> uzavretá týmto postupom verejného obstarávania </w:t>
      </w:r>
      <w:r w:rsidRPr="00515E84">
        <w:rPr>
          <w:rFonts w:asciiTheme="minorHAnsi" w:hAnsiTheme="minorHAnsi" w:cstheme="minorHAnsi"/>
          <w:b/>
          <w:bCs/>
          <w:sz w:val="20"/>
          <w:szCs w:val="20"/>
        </w:rPr>
        <w:t xml:space="preserve">nadobudne účinnosť po splnení nasledovných </w:t>
      </w:r>
      <w:r w:rsidRPr="007A1FB6">
        <w:rPr>
          <w:rFonts w:asciiTheme="minorHAnsi" w:hAnsiTheme="minorHAnsi" w:cstheme="minorHAnsi"/>
          <w:b/>
          <w:bCs/>
          <w:sz w:val="20"/>
          <w:szCs w:val="20"/>
        </w:rPr>
        <w:t>kumulatívnych podmienok:</w:t>
      </w:r>
      <w:r w:rsidRPr="007A1FB6">
        <w:rPr>
          <w:rFonts w:asciiTheme="minorHAnsi" w:hAnsiTheme="minorHAnsi" w:cstheme="minorHAnsi"/>
          <w:sz w:val="20"/>
          <w:szCs w:val="20"/>
        </w:rPr>
        <w:t xml:space="preserve"> </w:t>
      </w:r>
    </w:p>
    <w:p w14:paraId="79BA40B4" w14:textId="04DAA7BE" w:rsidR="006C095D" w:rsidRDefault="006C095D" w:rsidP="006C095D">
      <w:pPr>
        <w:pStyle w:val="Odsekzoznamu"/>
        <w:rPr>
          <w:rFonts w:asciiTheme="minorHAnsi" w:hAnsiTheme="minorHAnsi" w:cstheme="minorHAnsi"/>
          <w:sz w:val="20"/>
          <w:szCs w:val="20"/>
          <w:lang w:eastAsia="sk-SK"/>
        </w:rPr>
      </w:pPr>
      <w:r>
        <w:rPr>
          <w:rFonts w:asciiTheme="minorHAnsi" w:hAnsiTheme="minorHAnsi" w:cstheme="minorHAnsi"/>
          <w:sz w:val="20"/>
          <w:szCs w:val="20"/>
          <w:lang w:eastAsia="sk-SK"/>
        </w:rPr>
        <w:t xml:space="preserve">a) </w:t>
      </w:r>
      <w:r w:rsidRPr="006C095D">
        <w:rPr>
          <w:rFonts w:asciiTheme="minorHAnsi" w:hAnsiTheme="minorHAnsi" w:cstheme="minorHAnsi"/>
          <w:sz w:val="20"/>
          <w:szCs w:val="20"/>
          <w:lang w:eastAsia="sk-SK"/>
        </w:rPr>
        <w:t xml:space="preserve">dňom nasledujúcim po dni zverejnenia Zmluvy na webovom sídle objednávateľa v súlade s § 47a ods. 1 zákona č. 40/1964 Zb. Občiansky zákonník v znení neskorších predpisov v spojení s § 5a zákona č. 211/2000 Z. </w:t>
      </w:r>
      <w:r w:rsidRPr="006C095D">
        <w:rPr>
          <w:rFonts w:asciiTheme="minorHAnsi" w:hAnsiTheme="minorHAnsi" w:cstheme="minorHAnsi"/>
          <w:sz w:val="20"/>
          <w:szCs w:val="20"/>
          <w:lang w:eastAsia="sk-SK"/>
        </w:rPr>
        <w:lastRenderedPageBreak/>
        <w:t xml:space="preserve">z. o slobodnom prístupe k informáciám a o zmene a doplnení niektorých zákonov (zákon o slobode informácií) v znení neskorších predpisov, </w:t>
      </w:r>
    </w:p>
    <w:p w14:paraId="5361DF84" w14:textId="77777777" w:rsidR="006C095D" w:rsidRPr="006C095D" w:rsidRDefault="006C095D" w:rsidP="006C095D">
      <w:pPr>
        <w:pStyle w:val="Odsekzoznamu"/>
        <w:rPr>
          <w:rFonts w:asciiTheme="minorHAnsi" w:hAnsiTheme="minorHAnsi" w:cstheme="minorHAnsi"/>
          <w:sz w:val="20"/>
          <w:szCs w:val="20"/>
          <w:lang w:eastAsia="sk-SK"/>
        </w:rPr>
      </w:pPr>
    </w:p>
    <w:p w14:paraId="79512C67" w14:textId="6CC8AD55" w:rsidR="006C095D" w:rsidRDefault="006C095D" w:rsidP="006C095D">
      <w:pPr>
        <w:pStyle w:val="Odsekzoznamu"/>
        <w:rPr>
          <w:rFonts w:asciiTheme="minorHAnsi" w:hAnsiTheme="minorHAnsi" w:cstheme="minorHAnsi"/>
          <w:sz w:val="20"/>
          <w:szCs w:val="20"/>
          <w:lang w:eastAsia="sk-SK"/>
        </w:rPr>
      </w:pPr>
      <w:r>
        <w:rPr>
          <w:rFonts w:asciiTheme="minorHAnsi" w:hAnsiTheme="minorHAnsi" w:cstheme="minorHAnsi"/>
          <w:sz w:val="20"/>
          <w:szCs w:val="20"/>
          <w:lang w:eastAsia="sk-SK"/>
        </w:rPr>
        <w:t xml:space="preserve">b) </w:t>
      </w:r>
      <w:r w:rsidRPr="006C095D">
        <w:rPr>
          <w:rFonts w:asciiTheme="minorHAnsi" w:hAnsiTheme="minorHAnsi" w:cstheme="minorHAnsi"/>
          <w:sz w:val="20"/>
          <w:szCs w:val="20"/>
          <w:lang w:eastAsia="sk-SK"/>
        </w:rPr>
        <w:t>uzavretie platnej a účinnej zmluvy o poskytnutí nenávratného finančného príspevku medzi poskytovateľom NFP a objednávateľom, na projekt: Stredná priemyselná škola Jozefa Murgaša Banská Bystrica - Moderné vzdelávacie technologické centrum pre podporu digitalizácie priemyslu podľa, ktorej budú stavebné práce za predmetnú stavbu považované za oprávnený náklad (schválené v rámci vyhodnotenia schvaľovacieho procesu tohto projektu),</w:t>
      </w:r>
    </w:p>
    <w:p w14:paraId="69AE82AC" w14:textId="77777777" w:rsidR="006C095D" w:rsidRPr="006C095D" w:rsidRDefault="006C095D" w:rsidP="006C095D">
      <w:pPr>
        <w:pStyle w:val="Odsekzoznamu"/>
        <w:rPr>
          <w:rFonts w:asciiTheme="minorHAnsi" w:hAnsiTheme="minorHAnsi" w:cstheme="minorHAnsi"/>
          <w:sz w:val="20"/>
          <w:szCs w:val="20"/>
          <w:lang w:eastAsia="sk-SK"/>
        </w:rPr>
      </w:pPr>
    </w:p>
    <w:p w14:paraId="3A2164BA" w14:textId="213EE4C2" w:rsidR="006C095D" w:rsidRPr="006C095D" w:rsidRDefault="006C095D" w:rsidP="006C095D">
      <w:pPr>
        <w:pStyle w:val="Odsekzoznamu"/>
        <w:rPr>
          <w:rFonts w:asciiTheme="minorHAnsi" w:hAnsiTheme="minorHAnsi" w:cstheme="minorHAnsi"/>
          <w:sz w:val="20"/>
          <w:szCs w:val="20"/>
          <w:lang w:eastAsia="sk-SK"/>
        </w:rPr>
      </w:pPr>
      <w:r>
        <w:rPr>
          <w:rFonts w:asciiTheme="minorHAnsi" w:hAnsiTheme="minorHAnsi" w:cstheme="minorHAnsi"/>
          <w:sz w:val="20"/>
          <w:szCs w:val="20"/>
          <w:lang w:eastAsia="sk-SK"/>
        </w:rPr>
        <w:t xml:space="preserve">c) </w:t>
      </w:r>
      <w:r w:rsidRPr="006C095D">
        <w:rPr>
          <w:rFonts w:asciiTheme="minorHAnsi" w:hAnsiTheme="minorHAnsi" w:cstheme="minorHAnsi"/>
          <w:sz w:val="20"/>
          <w:szCs w:val="20"/>
          <w:lang w:eastAsia="sk-SK"/>
        </w:rPr>
        <w:t xml:space="preserve">predloženie bankovej záruky podľa čl. XV. tejto Zmluvy zo strany zhotoviteľa objednávateľovi. </w:t>
      </w:r>
    </w:p>
    <w:p w14:paraId="54C5160C" w14:textId="77777777" w:rsidR="006F7939" w:rsidRPr="00A7297B" w:rsidRDefault="006F7939" w:rsidP="006F7939">
      <w:pPr>
        <w:pStyle w:val="Odsekzoznamu"/>
        <w:rPr>
          <w:rFonts w:asciiTheme="minorHAnsi" w:hAnsiTheme="minorHAnsi" w:cstheme="minorHAnsi"/>
          <w:bCs/>
          <w:sz w:val="20"/>
          <w:szCs w:val="20"/>
        </w:rPr>
      </w:pPr>
    </w:p>
    <w:p w14:paraId="585ECF67" w14:textId="2E50605D" w:rsidR="00E5007A" w:rsidRPr="006F7939" w:rsidRDefault="00E5007A" w:rsidP="002F4C0B">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4E90449F" w:rsidR="00E5007A" w:rsidRPr="00846279" w:rsidRDefault="00E5007A" w:rsidP="002F4C0B">
      <w:pPr>
        <w:pStyle w:val="tl1"/>
        <w:numPr>
          <w:ilvl w:val="0"/>
          <w:numId w:val="8"/>
        </w:numPr>
        <w:ind w:left="426" w:hanging="426"/>
        <w:jc w:val="left"/>
        <w:rPr>
          <w:rFonts w:ascii="Calibri" w:hAnsi="Calibri" w:cs="Calibri"/>
          <w:b/>
          <w:bCs/>
          <w:sz w:val="20"/>
          <w:szCs w:val="20"/>
        </w:rPr>
      </w:pPr>
      <w:r w:rsidRPr="00846279">
        <w:rPr>
          <w:rFonts w:ascii="Calibri" w:hAnsi="Calibri" w:cs="Calibri"/>
          <w:b/>
          <w:bCs/>
          <w:sz w:val="20"/>
          <w:szCs w:val="20"/>
        </w:rPr>
        <w:t>ZÁVEREČNÉ USTANOVENIA</w:t>
      </w:r>
    </w:p>
    <w:p w14:paraId="3C2B557F" w14:textId="5885E8B0" w:rsidR="00E5007A" w:rsidRDefault="00E5007A" w:rsidP="002F4C0B">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si vyhradzuje právo overenia všetkých skutočností uvedených v ponukách uchádzačov, </w:t>
      </w:r>
      <w:r w:rsidR="007402D1">
        <w:rPr>
          <w:rFonts w:ascii="Calibri" w:hAnsi="Calibri" w:cs="Calibri"/>
          <w:sz w:val="20"/>
          <w:szCs w:val="20"/>
        </w:rPr>
        <w:t xml:space="preserve">              </w:t>
      </w:r>
      <w:r w:rsidRPr="00BE5FA4">
        <w:rPr>
          <w:rFonts w:ascii="Calibri" w:hAnsi="Calibri" w:cs="Calibri"/>
          <w:sz w:val="20"/>
          <w:szCs w:val="20"/>
        </w:rPr>
        <w:t>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7CE32D41" w:rsidR="004F6B8B" w:rsidRDefault="004F6B8B" w:rsidP="002F4C0B">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 súlade s § 57 ods. 1 ZVO. Verejný obstarávateľ môže zrušiť vyhlásený postup zadávania zákazky, ak nastanú okolností podľa § 57 ods. 2 ZVO.</w:t>
      </w:r>
    </w:p>
    <w:p w14:paraId="2940BED1" w14:textId="77777777" w:rsidR="00FE60E9" w:rsidRPr="00FE60E9" w:rsidRDefault="00FE60E9" w:rsidP="009053D0">
      <w:pPr>
        <w:rPr>
          <w:rFonts w:ascii="Calibri" w:hAnsi="Calibri"/>
        </w:rPr>
      </w:pPr>
    </w:p>
    <w:p w14:paraId="50337BE7" w14:textId="1AF5638A" w:rsidR="00F015C1" w:rsidRDefault="00F015C1" w:rsidP="002F4C0B">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2CD61829" w:rsidR="00E5007A" w:rsidRPr="00FE60E9" w:rsidRDefault="00E5007A" w:rsidP="002F4C0B">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6B3CCADC" w14:textId="34899184" w:rsidR="007E5143" w:rsidRPr="009053D0" w:rsidRDefault="007E5143" w:rsidP="008B67D6">
      <w:pPr>
        <w:pStyle w:val="tl1"/>
        <w:tabs>
          <w:tab w:val="left" w:pos="426"/>
        </w:tabs>
        <w:rPr>
          <w:rFonts w:asciiTheme="minorHAnsi" w:hAnsiTheme="minorHAnsi" w:cstheme="minorHAnsi"/>
          <w:sz w:val="20"/>
          <w:szCs w:val="20"/>
          <w:u w:val="single"/>
        </w:rPr>
      </w:pPr>
    </w:p>
    <w:p w14:paraId="4A522029" w14:textId="07BD7DF2" w:rsidR="009053D0" w:rsidRDefault="009053D0">
      <w:pPr>
        <w:spacing w:after="160" w:line="259" w:lineRule="auto"/>
        <w:rPr>
          <w:rFonts w:ascii="Calibri" w:hAnsi="Calibri" w:cs="Calibri"/>
          <w:b/>
          <w:bCs/>
          <w:iCs/>
          <w:szCs w:val="20"/>
          <w:lang w:eastAsia="sk-SK"/>
        </w:rPr>
      </w:pPr>
      <w:r>
        <w:rPr>
          <w:rFonts w:ascii="Calibri" w:hAnsi="Calibri" w:cs="Calibri"/>
          <w:b/>
          <w:bCs/>
          <w:iCs/>
          <w:szCs w:val="20"/>
        </w:rPr>
        <w:br w:type="page"/>
      </w:r>
    </w:p>
    <w:p w14:paraId="13997C2A" w14:textId="17ACECB6" w:rsidR="00E5007A" w:rsidRPr="0063584C" w:rsidRDefault="00E5007A" w:rsidP="00810F06">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6F27C3E" w:rsidR="00E5007A" w:rsidRPr="007A3A0B" w:rsidRDefault="00E5007A" w:rsidP="002F4C0B">
      <w:pPr>
        <w:pStyle w:val="Odsekzoznamu"/>
        <w:numPr>
          <w:ilvl w:val="0"/>
          <w:numId w:val="18"/>
        </w:numPr>
        <w:ind w:left="426" w:hanging="426"/>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4C01877A" w14:textId="77777777" w:rsidR="00794052" w:rsidRPr="000D34FE" w:rsidRDefault="00794052" w:rsidP="00216CA5">
      <w:pPr>
        <w:pStyle w:val="Odsekzoznamu"/>
        <w:tabs>
          <w:tab w:val="left" w:pos="426"/>
        </w:tabs>
        <w:ind w:left="0"/>
        <w:jc w:val="both"/>
        <w:rPr>
          <w:rFonts w:asciiTheme="minorHAnsi" w:hAnsiTheme="minorHAnsi" w:cstheme="minorHAnsi"/>
          <w:sz w:val="22"/>
          <w:szCs w:val="22"/>
        </w:rPr>
      </w:pPr>
    </w:p>
    <w:p w14:paraId="629E069E" w14:textId="0231349B" w:rsidR="00794052" w:rsidRPr="0017091F" w:rsidRDefault="004226CC" w:rsidP="002F4C0B">
      <w:pPr>
        <w:pStyle w:val="Odsekzoznamu"/>
        <w:numPr>
          <w:ilvl w:val="1"/>
          <w:numId w:val="18"/>
        </w:numPr>
        <w:tabs>
          <w:tab w:val="left" w:pos="426"/>
        </w:tabs>
        <w:jc w:val="both"/>
        <w:rPr>
          <w:rFonts w:asciiTheme="minorHAnsi" w:hAnsiTheme="minorHAnsi"/>
          <w:sz w:val="20"/>
          <w:szCs w:val="20"/>
        </w:rPr>
      </w:pPr>
      <w:r>
        <w:rPr>
          <w:rFonts w:ascii="Brandon Grotesque Light" w:hAnsi="Brandon Grotesque Light"/>
          <w:sz w:val="21"/>
          <w:szCs w:val="21"/>
        </w:rPr>
        <w:t>Predmetom zákazky je</w:t>
      </w:r>
      <w:r w:rsidR="0017091F" w:rsidRPr="00CD76B3">
        <w:rPr>
          <w:rFonts w:ascii="Brandon Grotesque Light" w:hAnsi="Brandon Grotesque Light"/>
          <w:sz w:val="21"/>
          <w:szCs w:val="21"/>
        </w:rPr>
        <w:t xml:space="preserve"> rekonštrukci</w:t>
      </w:r>
      <w:r>
        <w:rPr>
          <w:rFonts w:ascii="Brandon Grotesque Light" w:hAnsi="Brandon Grotesque Light"/>
          <w:sz w:val="21"/>
          <w:szCs w:val="21"/>
        </w:rPr>
        <w:t>a</w:t>
      </w:r>
      <w:r w:rsidR="0017091F" w:rsidRPr="00CD76B3">
        <w:rPr>
          <w:rFonts w:ascii="Brandon Grotesque Light" w:hAnsi="Brandon Grotesque Light"/>
          <w:sz w:val="21"/>
          <w:szCs w:val="21"/>
        </w:rPr>
        <w:t xml:space="preserve"> interiérových priestorov výchovno-vzdelávacích blokov SPŠ Jozefa Murgaša v Banskej Bystrici. Jedná sa o kompletnú rekonštrukciu povrchov podláh, stien a stropov, rekonštrukciu silnoprúdových, slaboprúdových rozvodov, vrátane rekonštrukcie umelého osvetlenia, ako aj rekonštrukcie stúpacích rozvodov vody a</w:t>
      </w:r>
      <w:r>
        <w:rPr>
          <w:rFonts w:ascii="Brandon Grotesque Light" w:hAnsi="Brandon Grotesque Light"/>
          <w:sz w:val="21"/>
          <w:szCs w:val="21"/>
        </w:rPr>
        <w:t> </w:t>
      </w:r>
      <w:r w:rsidR="0017091F" w:rsidRPr="00CD76B3">
        <w:rPr>
          <w:rFonts w:ascii="Brandon Grotesque Light" w:hAnsi="Brandon Grotesque Light"/>
          <w:sz w:val="21"/>
          <w:szCs w:val="21"/>
        </w:rPr>
        <w:t>kanalizácie</w:t>
      </w:r>
      <w:r>
        <w:rPr>
          <w:rFonts w:ascii="Brandon Grotesque Light" w:hAnsi="Brandon Grotesque Light"/>
          <w:sz w:val="21"/>
          <w:szCs w:val="21"/>
        </w:rPr>
        <w:t>.</w:t>
      </w:r>
    </w:p>
    <w:p w14:paraId="664340A8" w14:textId="77777777" w:rsidR="009B1A7D" w:rsidRPr="006710BC" w:rsidRDefault="009B1A7D" w:rsidP="009B1A7D">
      <w:pPr>
        <w:pStyle w:val="Odsekzoznamu"/>
        <w:tabs>
          <w:tab w:val="left" w:pos="426"/>
        </w:tabs>
        <w:ind w:left="720"/>
        <w:jc w:val="both"/>
        <w:rPr>
          <w:rFonts w:asciiTheme="minorHAnsi" w:hAnsiTheme="minorHAnsi"/>
          <w:sz w:val="20"/>
          <w:szCs w:val="20"/>
        </w:rPr>
      </w:pPr>
    </w:p>
    <w:p w14:paraId="6370B888" w14:textId="0D9A350F" w:rsidR="00794052" w:rsidRPr="009870C9" w:rsidRDefault="00794052" w:rsidP="00794052">
      <w:pPr>
        <w:jc w:val="both"/>
        <w:rPr>
          <w:rFonts w:asciiTheme="minorHAnsi" w:hAnsiTheme="minorHAnsi"/>
          <w:sz w:val="20"/>
          <w:szCs w:val="20"/>
          <w:u w:val="single"/>
        </w:rPr>
      </w:pPr>
      <w:r w:rsidRPr="009870C9">
        <w:rPr>
          <w:rFonts w:asciiTheme="minorHAnsi" w:hAnsiTheme="minorHAnsi"/>
          <w:sz w:val="20"/>
          <w:szCs w:val="20"/>
          <w:u w:val="single"/>
        </w:rPr>
        <w:t xml:space="preserve">Podrobný opis predmetu zákazky je uvedený </w:t>
      </w:r>
      <w:r w:rsidR="002F4C0B">
        <w:rPr>
          <w:rFonts w:asciiTheme="minorHAnsi" w:hAnsiTheme="minorHAnsi"/>
          <w:sz w:val="20"/>
          <w:szCs w:val="20"/>
          <w:u w:val="single"/>
        </w:rPr>
        <w:t>v prílohách týchto</w:t>
      </w:r>
      <w:r w:rsidRPr="009870C9">
        <w:rPr>
          <w:rFonts w:asciiTheme="minorHAnsi" w:hAnsiTheme="minorHAnsi"/>
          <w:sz w:val="20"/>
          <w:szCs w:val="20"/>
          <w:u w:val="single"/>
        </w:rPr>
        <w:t xml:space="preserve"> súťažných podkladov (ďalej aj „SP“) a</w:t>
      </w:r>
      <w:r w:rsidR="002F4C0B">
        <w:rPr>
          <w:rFonts w:asciiTheme="minorHAnsi" w:hAnsiTheme="minorHAnsi"/>
          <w:sz w:val="20"/>
          <w:szCs w:val="20"/>
          <w:u w:val="single"/>
        </w:rPr>
        <w:t> to najmä v Prílohe č. 3 – Projektová dokumentácia.</w:t>
      </w:r>
    </w:p>
    <w:p w14:paraId="7F6F2EB3" w14:textId="63430B79" w:rsidR="00794052" w:rsidRDefault="00794052" w:rsidP="00A65EF6">
      <w:pPr>
        <w:pStyle w:val="Odsekzoznamu"/>
        <w:tabs>
          <w:tab w:val="left" w:pos="567"/>
        </w:tabs>
        <w:ind w:left="0"/>
        <w:jc w:val="both"/>
        <w:rPr>
          <w:rFonts w:asciiTheme="minorHAnsi" w:hAnsiTheme="minorHAnsi" w:cstheme="minorHAnsi"/>
          <w:sz w:val="20"/>
          <w:szCs w:val="20"/>
        </w:rPr>
      </w:pPr>
    </w:p>
    <w:p w14:paraId="7E324375" w14:textId="77777777" w:rsidR="00794052" w:rsidRDefault="00794052" w:rsidP="002F4C0B">
      <w:pPr>
        <w:pStyle w:val="Odsekzoznamu"/>
        <w:numPr>
          <w:ilvl w:val="1"/>
          <w:numId w:val="18"/>
        </w:numPr>
        <w:tabs>
          <w:tab w:val="left" w:pos="426"/>
        </w:tabs>
        <w:jc w:val="both"/>
        <w:rPr>
          <w:rFonts w:asciiTheme="minorHAnsi" w:hAnsiTheme="minorHAnsi"/>
          <w:sz w:val="20"/>
          <w:szCs w:val="20"/>
        </w:rPr>
      </w:pPr>
      <w:r w:rsidRPr="00F91B1C">
        <w:rPr>
          <w:rFonts w:asciiTheme="minorHAnsi" w:hAnsiTheme="minorHAnsi"/>
          <w:sz w:val="20"/>
          <w:szCs w:val="20"/>
        </w:rPr>
        <w:t>Spoločný slovník obstarávania (CPV)</w:t>
      </w:r>
      <w:r>
        <w:rPr>
          <w:rFonts w:asciiTheme="minorHAnsi" w:hAnsiTheme="minorHAnsi"/>
          <w:sz w:val="20"/>
          <w:szCs w:val="20"/>
        </w:rPr>
        <w:t>.</w:t>
      </w:r>
    </w:p>
    <w:p w14:paraId="6952CEEC" w14:textId="7AA2C225" w:rsidR="00794052" w:rsidRDefault="00794052" w:rsidP="00A073E9">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626F59F" w14:textId="56FACE8A" w:rsidR="00D42575" w:rsidRDefault="00794052"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sidR="00D42575">
        <w:rPr>
          <w:rFonts w:asciiTheme="minorHAnsi" w:hAnsiTheme="minorHAnsi"/>
          <w:sz w:val="20"/>
          <w:szCs w:val="20"/>
        </w:rPr>
        <w:tab/>
      </w:r>
      <w:r w:rsidR="00D42575" w:rsidRPr="00E76D5C">
        <w:rPr>
          <w:rFonts w:asciiTheme="minorHAnsi" w:hAnsiTheme="minorHAnsi"/>
          <w:sz w:val="20"/>
          <w:szCs w:val="20"/>
        </w:rPr>
        <w:t>45220000-5 Inžinierske práce a stavebné práce</w:t>
      </w:r>
    </w:p>
    <w:p w14:paraId="6ED27B91" w14:textId="1872940C" w:rsidR="0017091F" w:rsidRDefault="0017091F" w:rsidP="00D42575">
      <w:pPr>
        <w:pStyle w:val="Odsekzoznamu"/>
        <w:tabs>
          <w:tab w:val="left" w:pos="426"/>
        </w:tabs>
        <w:ind w:left="426"/>
        <w:jc w:val="both"/>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17091F">
        <w:rPr>
          <w:rFonts w:asciiTheme="minorHAnsi" w:hAnsiTheme="minorHAnsi"/>
          <w:sz w:val="20"/>
          <w:szCs w:val="20"/>
        </w:rPr>
        <w:t>45310000-3 Elektroinštalačné práce</w:t>
      </w:r>
    </w:p>
    <w:p w14:paraId="2A800B5A" w14:textId="27258A3D" w:rsidR="00794052" w:rsidRPr="00C153C9" w:rsidRDefault="00D42575" w:rsidP="00D42575">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0D403E9C" w14:textId="77777777" w:rsidR="00794052" w:rsidRPr="00CD0AC3" w:rsidRDefault="00794052" w:rsidP="00794052">
      <w:pPr>
        <w:pStyle w:val="Odsekzoznamu"/>
        <w:tabs>
          <w:tab w:val="left" w:pos="567"/>
        </w:tabs>
        <w:ind w:left="0"/>
        <w:rPr>
          <w:rFonts w:asciiTheme="minorHAnsi" w:hAnsiTheme="minorHAnsi"/>
          <w:sz w:val="20"/>
          <w:szCs w:val="20"/>
        </w:rPr>
      </w:pPr>
    </w:p>
    <w:p w14:paraId="6A8A47E5" w14:textId="5D36793C" w:rsidR="00794052" w:rsidRPr="00A92BA1" w:rsidRDefault="00794052" w:rsidP="002F4C0B">
      <w:pPr>
        <w:pStyle w:val="Odsekzoznamu"/>
        <w:numPr>
          <w:ilvl w:val="1"/>
          <w:numId w:val="18"/>
        </w:numPr>
        <w:tabs>
          <w:tab w:val="left" w:pos="426"/>
        </w:tabs>
        <w:jc w:val="both"/>
        <w:rPr>
          <w:rFonts w:asciiTheme="minorHAnsi" w:hAnsiTheme="minorHAnsi"/>
          <w:sz w:val="20"/>
          <w:szCs w:val="20"/>
        </w:rPr>
      </w:pPr>
      <w:r w:rsidRPr="00F72ED2">
        <w:rPr>
          <w:rFonts w:asciiTheme="minorHAnsi" w:hAnsiTheme="minorHAnsi"/>
          <w:sz w:val="20"/>
          <w:szCs w:val="20"/>
        </w:rPr>
        <w:t>Predpokladaná hodnota zákazky</w:t>
      </w:r>
      <w:r>
        <w:rPr>
          <w:rFonts w:asciiTheme="minorHAnsi" w:hAnsiTheme="minorHAnsi"/>
          <w:sz w:val="20"/>
          <w:szCs w:val="20"/>
        </w:rPr>
        <w:t xml:space="preserve"> je</w:t>
      </w:r>
      <w:r w:rsidR="006C095D" w:rsidRPr="006C095D">
        <w:t xml:space="preserve"> </w:t>
      </w:r>
      <w:r w:rsidR="006C095D" w:rsidRPr="006C095D">
        <w:rPr>
          <w:rFonts w:asciiTheme="minorHAnsi" w:hAnsiTheme="minorHAnsi"/>
          <w:b/>
          <w:bCs/>
          <w:sz w:val="20"/>
          <w:szCs w:val="20"/>
        </w:rPr>
        <w:t xml:space="preserve">493 278,08 </w:t>
      </w:r>
      <w:r w:rsidRPr="006C095D">
        <w:rPr>
          <w:rFonts w:asciiTheme="minorHAnsi" w:hAnsiTheme="minorHAnsi"/>
          <w:b/>
          <w:bCs/>
          <w:sz w:val="20"/>
          <w:szCs w:val="20"/>
        </w:rPr>
        <w:t xml:space="preserve"> </w:t>
      </w:r>
      <w:r w:rsidRPr="006C095D">
        <w:rPr>
          <w:rFonts w:ascii="Calibri" w:hAnsi="Calibri" w:cs="Calibri"/>
          <w:b/>
          <w:bCs/>
          <w:sz w:val="20"/>
          <w:szCs w:val="20"/>
        </w:rPr>
        <w:t>EUR</w:t>
      </w:r>
      <w:r w:rsidRPr="00E76D5C">
        <w:rPr>
          <w:rFonts w:asciiTheme="minorHAnsi" w:hAnsiTheme="minorHAnsi"/>
          <w:b/>
          <w:bCs/>
          <w:sz w:val="20"/>
          <w:szCs w:val="20"/>
        </w:rPr>
        <w:t xml:space="preserve"> bez DPH.</w:t>
      </w:r>
    </w:p>
    <w:p w14:paraId="25986A54" w14:textId="77777777" w:rsidR="007A3A0B" w:rsidRPr="007A3A0B" w:rsidRDefault="007A3A0B" w:rsidP="00F067F9">
      <w:pPr>
        <w:rPr>
          <w:rFonts w:cs="Calibri"/>
        </w:rPr>
      </w:pPr>
    </w:p>
    <w:p w14:paraId="2E5FF1EE" w14:textId="52745DC6" w:rsidR="001B6EBB" w:rsidRDefault="001B6EBB" w:rsidP="002F4C0B">
      <w:pPr>
        <w:pStyle w:val="Odsekzoznamu"/>
        <w:numPr>
          <w:ilvl w:val="0"/>
          <w:numId w:val="18"/>
        </w:numPr>
        <w:ind w:left="426" w:hanging="426"/>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p>
    <w:p w14:paraId="553E6240" w14:textId="77777777" w:rsidR="006C095D" w:rsidRDefault="006C095D" w:rsidP="006C095D">
      <w:pPr>
        <w:pStyle w:val="Odsekzoznamu"/>
        <w:ind w:left="426"/>
        <w:jc w:val="both"/>
        <w:rPr>
          <w:rFonts w:asciiTheme="minorHAnsi" w:hAnsiTheme="minorHAnsi"/>
          <w:b/>
          <w:noProof/>
          <w:sz w:val="20"/>
          <w:szCs w:val="20"/>
          <w:lang w:eastAsia="sk-SK"/>
        </w:rPr>
      </w:pPr>
    </w:p>
    <w:p w14:paraId="018553A8" w14:textId="77777777" w:rsidR="006C095D" w:rsidRPr="006C095D" w:rsidRDefault="00747DE5" w:rsidP="002F4C0B">
      <w:pPr>
        <w:pStyle w:val="Odsekzoznamu"/>
        <w:numPr>
          <w:ilvl w:val="1"/>
          <w:numId w:val="18"/>
        </w:numPr>
        <w:rPr>
          <w:rFonts w:asciiTheme="minorHAnsi" w:hAnsiTheme="minorHAnsi" w:cs="Calibri"/>
          <w:sz w:val="20"/>
          <w:szCs w:val="20"/>
        </w:rPr>
      </w:pPr>
      <w:r w:rsidRPr="006C095D">
        <w:rPr>
          <w:rFonts w:asciiTheme="minorHAnsi" w:hAnsiTheme="minorHAnsi" w:cs="Calibri"/>
          <w:sz w:val="20"/>
          <w:szCs w:val="20"/>
        </w:rPr>
        <w:t xml:space="preserve">Miestom vykonania Diela je: </w:t>
      </w:r>
      <w:r w:rsidR="006C095D" w:rsidRPr="006C095D">
        <w:rPr>
          <w:rFonts w:asciiTheme="minorHAnsi" w:hAnsiTheme="minorHAnsi" w:cs="Calibri"/>
          <w:sz w:val="20"/>
          <w:szCs w:val="20"/>
        </w:rPr>
        <w:t xml:space="preserve">J. M. Hurbanova 6, obec Banská Bystrica, okres Banská Bystrica, č. súpisné 423 na pozemku </w:t>
      </w:r>
      <w:proofErr w:type="spellStart"/>
      <w:r w:rsidR="006C095D" w:rsidRPr="006C095D">
        <w:rPr>
          <w:rFonts w:asciiTheme="minorHAnsi" w:hAnsiTheme="minorHAnsi" w:cs="Calibri"/>
          <w:sz w:val="20"/>
          <w:szCs w:val="20"/>
        </w:rPr>
        <w:t>parc</w:t>
      </w:r>
      <w:proofErr w:type="spellEnd"/>
      <w:r w:rsidR="006C095D" w:rsidRPr="006C095D">
        <w:rPr>
          <w:rFonts w:asciiTheme="minorHAnsi" w:hAnsiTheme="minorHAnsi" w:cs="Calibri"/>
          <w:sz w:val="20"/>
          <w:szCs w:val="20"/>
        </w:rPr>
        <w:t>. č.: KN C 3336/6, KN C 3336/13 v k. ú. Banská Bystrica</w:t>
      </w:r>
    </w:p>
    <w:p w14:paraId="48809B95" w14:textId="72E70568" w:rsidR="00747DE5" w:rsidRPr="006C095D" w:rsidRDefault="00747DE5" w:rsidP="006C095D">
      <w:pPr>
        <w:pStyle w:val="Odsekzoznamu"/>
        <w:tabs>
          <w:tab w:val="left" w:pos="426"/>
        </w:tabs>
        <w:ind w:left="792"/>
        <w:jc w:val="both"/>
        <w:rPr>
          <w:rFonts w:asciiTheme="minorHAnsi" w:hAnsiTheme="minorHAnsi" w:cs="Calibri"/>
          <w:sz w:val="20"/>
          <w:szCs w:val="20"/>
        </w:rPr>
      </w:pPr>
    </w:p>
    <w:p w14:paraId="08DD8DE8" w14:textId="77777777" w:rsidR="00747DE5" w:rsidRPr="00747DE5" w:rsidRDefault="00747DE5" w:rsidP="002F4C0B">
      <w:pPr>
        <w:pStyle w:val="Odsekzoznamu"/>
        <w:numPr>
          <w:ilvl w:val="1"/>
          <w:numId w:val="18"/>
        </w:numPr>
        <w:tabs>
          <w:tab w:val="left" w:pos="426"/>
        </w:tabs>
        <w:jc w:val="both"/>
        <w:rPr>
          <w:rFonts w:asciiTheme="minorHAnsi" w:hAnsiTheme="minorHAnsi" w:cs="Calibri"/>
          <w:sz w:val="20"/>
          <w:szCs w:val="20"/>
        </w:rPr>
      </w:pPr>
      <w:r w:rsidRPr="00747DE5">
        <w:rPr>
          <w:rFonts w:asciiTheme="minorHAnsi" w:hAnsiTheme="minorHAnsi" w:cs="Calibri"/>
          <w:sz w:val="20"/>
          <w:szCs w:val="20"/>
        </w:rPr>
        <w:t xml:space="preserve">Termíny realizácie diela: </w:t>
      </w:r>
    </w:p>
    <w:p w14:paraId="7EB7A50A" w14:textId="77777777" w:rsidR="006C095D" w:rsidRPr="006C095D" w:rsidRDefault="006C095D" w:rsidP="002F4C0B">
      <w:pPr>
        <w:pStyle w:val="Odsekzoznamu"/>
        <w:numPr>
          <w:ilvl w:val="0"/>
          <w:numId w:val="34"/>
        </w:numPr>
        <w:tabs>
          <w:tab w:val="left" w:pos="426"/>
        </w:tabs>
        <w:jc w:val="both"/>
        <w:rPr>
          <w:rFonts w:asciiTheme="minorHAnsi" w:hAnsiTheme="minorHAnsi" w:cs="Calibri"/>
          <w:sz w:val="20"/>
          <w:szCs w:val="20"/>
        </w:rPr>
      </w:pPr>
      <w:r w:rsidRPr="006C095D">
        <w:rPr>
          <w:rFonts w:asciiTheme="minorHAnsi" w:hAnsiTheme="minorHAnsi" w:cs="Calibri"/>
          <w:sz w:val="20"/>
          <w:szCs w:val="20"/>
        </w:rPr>
        <w:t xml:space="preserve">prevzatie staveniska zhotoviteľom: do desiatich pracovných dní odo dňa nadobudnutia účinnosti tejto Zmluvy, </w:t>
      </w:r>
    </w:p>
    <w:p w14:paraId="66437C39" w14:textId="5914AA25" w:rsidR="006C095D" w:rsidRPr="006C095D" w:rsidRDefault="006C095D" w:rsidP="002F4C0B">
      <w:pPr>
        <w:pStyle w:val="Odsekzoznamu"/>
        <w:numPr>
          <w:ilvl w:val="0"/>
          <w:numId w:val="34"/>
        </w:numPr>
        <w:tabs>
          <w:tab w:val="left" w:pos="426"/>
        </w:tabs>
        <w:jc w:val="both"/>
        <w:rPr>
          <w:rFonts w:asciiTheme="minorHAnsi" w:hAnsiTheme="minorHAnsi" w:cs="Calibri"/>
          <w:sz w:val="20"/>
          <w:szCs w:val="20"/>
        </w:rPr>
      </w:pPr>
      <w:r w:rsidRPr="006C095D">
        <w:rPr>
          <w:rFonts w:asciiTheme="minorHAnsi" w:hAnsiTheme="minorHAnsi" w:cs="Calibri"/>
          <w:sz w:val="20"/>
          <w:szCs w:val="20"/>
        </w:rPr>
        <w:t xml:space="preserve">začiatok realizácie: bez zbytočného odkladu po prevzatí staveniska </w:t>
      </w:r>
      <w:proofErr w:type="spellStart"/>
      <w:r w:rsidRPr="006C095D">
        <w:rPr>
          <w:rFonts w:asciiTheme="minorHAnsi" w:hAnsiTheme="minorHAnsi" w:cs="Calibri"/>
          <w:sz w:val="20"/>
          <w:szCs w:val="20"/>
        </w:rPr>
        <w:t>zhotoviteľom,najneskôr</w:t>
      </w:r>
      <w:proofErr w:type="spellEnd"/>
      <w:r w:rsidRPr="006C095D">
        <w:rPr>
          <w:rFonts w:asciiTheme="minorHAnsi" w:hAnsiTheme="minorHAnsi" w:cs="Calibri"/>
          <w:sz w:val="20"/>
          <w:szCs w:val="20"/>
        </w:rPr>
        <w:t xml:space="preserve"> do 3 pracovných dní odo dňa prevzatia staveniska</w:t>
      </w:r>
    </w:p>
    <w:p w14:paraId="46017FD5" w14:textId="77777777" w:rsidR="006C095D" w:rsidRPr="006C095D" w:rsidRDefault="006C095D" w:rsidP="002F4C0B">
      <w:pPr>
        <w:pStyle w:val="Odsekzoznamu"/>
        <w:numPr>
          <w:ilvl w:val="0"/>
          <w:numId w:val="34"/>
        </w:numPr>
        <w:tabs>
          <w:tab w:val="left" w:pos="426"/>
        </w:tabs>
        <w:jc w:val="both"/>
        <w:rPr>
          <w:rFonts w:asciiTheme="minorHAnsi" w:hAnsiTheme="minorHAnsi" w:cs="Calibri"/>
          <w:sz w:val="20"/>
          <w:szCs w:val="20"/>
        </w:rPr>
      </w:pPr>
      <w:r w:rsidRPr="006C095D">
        <w:rPr>
          <w:rFonts w:asciiTheme="minorHAnsi" w:hAnsiTheme="minorHAnsi" w:cs="Calibri"/>
          <w:sz w:val="20"/>
          <w:szCs w:val="20"/>
        </w:rPr>
        <w:t xml:space="preserve">dokončenie realizácie: najneskôr do 120 dní odo dňa prevzatia staveniska zhotoviteľom. </w:t>
      </w:r>
    </w:p>
    <w:p w14:paraId="088951D3" w14:textId="4291E226" w:rsidR="00A073E9" w:rsidRPr="00747DE5" w:rsidRDefault="00747DE5" w:rsidP="006C095D">
      <w:pPr>
        <w:pStyle w:val="Odsekzoznamu"/>
        <w:tabs>
          <w:tab w:val="left" w:pos="426"/>
        </w:tabs>
        <w:ind w:left="1512"/>
        <w:jc w:val="both"/>
        <w:rPr>
          <w:rFonts w:asciiTheme="minorHAnsi" w:hAnsiTheme="minorHAnsi" w:cs="Calibri"/>
          <w:sz w:val="20"/>
          <w:szCs w:val="20"/>
        </w:rPr>
      </w:pPr>
      <w:r w:rsidRPr="00747DE5">
        <w:rPr>
          <w:rFonts w:asciiTheme="minorHAnsi" w:hAnsiTheme="minorHAnsi" w:cs="Calibri"/>
          <w:sz w:val="20"/>
          <w:szCs w:val="20"/>
        </w:rPr>
        <w:t xml:space="preserve"> </w:t>
      </w:r>
      <w:r w:rsidR="00A073E9" w:rsidRPr="00747DE5">
        <w:rPr>
          <w:rFonts w:ascii="Cambria" w:hAnsi="Cambria" w:cs="Calibri"/>
          <w:sz w:val="20"/>
          <w:szCs w:val="20"/>
        </w:rPr>
        <w:t xml:space="preserve"> </w:t>
      </w:r>
    </w:p>
    <w:p w14:paraId="2488EFAE" w14:textId="77777777" w:rsidR="00A073E9" w:rsidRDefault="00A073E9" w:rsidP="00F067F9">
      <w:pPr>
        <w:pStyle w:val="Odsekzoznamu"/>
      </w:pPr>
    </w:p>
    <w:p w14:paraId="19D892EB" w14:textId="28E8FE1F" w:rsidR="00A073E9" w:rsidRPr="00F067F9" w:rsidRDefault="00A073E9" w:rsidP="002F4C0B">
      <w:pPr>
        <w:pStyle w:val="Odsekzoznamu"/>
        <w:numPr>
          <w:ilvl w:val="1"/>
          <w:numId w:val="18"/>
        </w:numPr>
        <w:tabs>
          <w:tab w:val="left" w:pos="426"/>
        </w:tabs>
        <w:ind w:hanging="6"/>
        <w:jc w:val="both"/>
        <w:rPr>
          <w:rFonts w:asciiTheme="minorHAnsi" w:hAnsiTheme="minorHAnsi" w:cstheme="minorHAnsi"/>
        </w:rPr>
      </w:pPr>
      <w:r w:rsidRPr="00F067F9">
        <w:rPr>
          <w:rFonts w:asciiTheme="minorHAnsi" w:hAnsiTheme="minorHAnsi" w:cstheme="minorHAnsi"/>
          <w:sz w:val="20"/>
          <w:szCs w:val="20"/>
        </w:rPr>
        <w:t xml:space="preserve">Uchádzač je povinný pripraviť a vypracovať svoju ponuku s odbornou starostlivosťou, pričom musí vychádzať </w:t>
      </w:r>
      <w:r w:rsidR="007402D1">
        <w:rPr>
          <w:rFonts w:asciiTheme="minorHAnsi" w:hAnsiTheme="minorHAnsi" w:cstheme="minorHAnsi"/>
          <w:sz w:val="20"/>
          <w:szCs w:val="20"/>
        </w:rPr>
        <w:t xml:space="preserve">                  </w:t>
      </w:r>
      <w:r w:rsidRPr="00F067F9">
        <w:rPr>
          <w:rFonts w:asciiTheme="minorHAnsi" w:hAnsiTheme="minorHAnsi" w:cstheme="minorHAnsi"/>
          <w:sz w:val="20"/>
          <w:szCs w:val="20"/>
        </w:rPr>
        <w:t>z podkladov a podmienok stanovených v týchto SP, ich prílohách.</w:t>
      </w:r>
    </w:p>
    <w:p w14:paraId="57328B74" w14:textId="77777777" w:rsidR="00E5007A" w:rsidRPr="0028416E" w:rsidRDefault="00E5007A" w:rsidP="00E5007A">
      <w:pPr>
        <w:autoSpaceDE w:val="0"/>
        <w:autoSpaceDN w:val="0"/>
        <w:adjustRightInd w:val="0"/>
        <w:jc w:val="both"/>
        <w:rPr>
          <w:rFonts w:asciiTheme="minorHAnsi" w:hAnsiTheme="minorHAnsi"/>
          <w:noProof/>
          <w:sz w:val="20"/>
          <w:szCs w:val="20"/>
          <w:highlight w:val="yellow"/>
          <w:lang w:eastAsia="sk-SK"/>
        </w:rPr>
      </w:pPr>
    </w:p>
    <w:p w14:paraId="0A992812" w14:textId="2665F987" w:rsidR="00CA1C3B" w:rsidRDefault="00A073E9" w:rsidP="002F4C0B">
      <w:pPr>
        <w:pStyle w:val="Odsekzoznamu"/>
        <w:numPr>
          <w:ilvl w:val="1"/>
          <w:numId w:val="18"/>
        </w:numPr>
        <w:tabs>
          <w:tab w:val="left" w:pos="426"/>
        </w:tabs>
        <w:ind w:hanging="6"/>
        <w:jc w:val="both"/>
        <w:rPr>
          <w:rFonts w:asciiTheme="minorHAnsi" w:hAnsiTheme="minorHAnsi"/>
          <w:bCs/>
          <w:noProof/>
          <w:sz w:val="20"/>
          <w:szCs w:val="20"/>
          <w:lang w:eastAsia="sk-SK"/>
        </w:rPr>
      </w:pPr>
      <w:r w:rsidRPr="00F067F9">
        <w:rPr>
          <w:rFonts w:asciiTheme="minorHAnsi" w:hAnsiTheme="minorHAnsi"/>
          <w:bCs/>
          <w:noProof/>
          <w:sz w:val="20"/>
          <w:szCs w:val="20"/>
          <w:lang w:eastAsia="sk-SK"/>
        </w:rPr>
        <w:t>Predmet zákazky</w:t>
      </w:r>
      <w:r>
        <w:rPr>
          <w:rFonts w:asciiTheme="minorHAnsi" w:hAnsiTheme="minorHAnsi"/>
          <w:bCs/>
          <w:noProof/>
          <w:sz w:val="20"/>
          <w:szCs w:val="20"/>
          <w:lang w:eastAsia="sk-SK"/>
        </w:rPr>
        <w:t xml:space="preserve">: </w:t>
      </w:r>
    </w:p>
    <w:p w14:paraId="401C7953" w14:textId="77777777" w:rsidR="006C095D" w:rsidRDefault="00747DE5" w:rsidP="006C095D">
      <w:pPr>
        <w:tabs>
          <w:tab w:val="left" w:pos="426"/>
        </w:tabs>
        <w:jc w:val="both"/>
        <w:rPr>
          <w:rFonts w:asciiTheme="minorHAnsi" w:hAnsiTheme="minorHAnsi" w:cstheme="minorHAnsi"/>
          <w:sz w:val="20"/>
          <w:szCs w:val="20"/>
        </w:rPr>
      </w:pPr>
      <w:r w:rsidRPr="00747DE5">
        <w:rPr>
          <w:rFonts w:asciiTheme="minorHAnsi" w:hAnsiTheme="minorHAnsi" w:cstheme="minorHAnsi"/>
          <w:sz w:val="20"/>
          <w:szCs w:val="20"/>
        </w:rPr>
        <w:t xml:space="preserve">Predmetom zákazky je uskutočnenie stavebných prác v rámci investičnej akcie </w:t>
      </w:r>
      <w:r w:rsidR="006C095D" w:rsidRPr="006C095D">
        <w:rPr>
          <w:rFonts w:asciiTheme="minorHAnsi" w:hAnsiTheme="minorHAnsi" w:cstheme="minorHAnsi"/>
          <w:sz w:val="20"/>
          <w:szCs w:val="20"/>
        </w:rPr>
        <w:t xml:space="preserve">SPŠ J. Murgaša - Podpora inovatívneho myslenia – modernizácia a rekonštrukcie interiérových priestorov“, na základe projektovej dokumentácie vyhotovenej projektantom Ing. M. Tomáš - ARCHINOVA, s. r. o. a časť projektu – dátová infraštruktúra – vyhotovená projektantom Ing. Slavomír </w:t>
      </w:r>
      <w:proofErr w:type="spellStart"/>
      <w:r w:rsidR="006C095D" w:rsidRPr="006C095D">
        <w:rPr>
          <w:rFonts w:asciiTheme="minorHAnsi" w:hAnsiTheme="minorHAnsi" w:cstheme="minorHAnsi"/>
          <w:sz w:val="20"/>
          <w:szCs w:val="20"/>
        </w:rPr>
        <w:t>Huťka</w:t>
      </w:r>
      <w:proofErr w:type="spellEnd"/>
      <w:r w:rsidR="006C095D" w:rsidRPr="006C095D">
        <w:rPr>
          <w:rFonts w:asciiTheme="minorHAnsi" w:hAnsiTheme="minorHAnsi" w:cstheme="minorHAnsi"/>
          <w:sz w:val="20"/>
          <w:szCs w:val="20"/>
        </w:rPr>
        <w:t>.</w:t>
      </w:r>
    </w:p>
    <w:p w14:paraId="7CAB4B63" w14:textId="50F7F002" w:rsidR="00BA04A1" w:rsidRPr="00BA04A1" w:rsidRDefault="00747DE5" w:rsidP="006C095D">
      <w:pPr>
        <w:tabs>
          <w:tab w:val="left" w:pos="426"/>
        </w:tabs>
        <w:jc w:val="both"/>
        <w:rPr>
          <w:rFonts w:asciiTheme="minorHAnsi" w:hAnsiTheme="minorHAnsi" w:cstheme="minorHAnsi"/>
          <w:sz w:val="20"/>
          <w:szCs w:val="20"/>
        </w:rPr>
      </w:pPr>
      <w:r w:rsidRPr="00747DE5">
        <w:rPr>
          <w:rFonts w:asciiTheme="minorHAnsi" w:hAnsiTheme="minorHAnsi" w:cstheme="minorHAnsi"/>
          <w:sz w:val="20"/>
          <w:szCs w:val="20"/>
        </w:rPr>
        <w:t xml:space="preserve">Bližšia špecifikácia predmetu </w:t>
      </w:r>
      <w:r w:rsidR="006C095D">
        <w:rPr>
          <w:rFonts w:asciiTheme="minorHAnsi" w:hAnsiTheme="minorHAnsi" w:cstheme="minorHAnsi"/>
          <w:sz w:val="20"/>
          <w:szCs w:val="20"/>
        </w:rPr>
        <w:t xml:space="preserve">je </w:t>
      </w:r>
      <w:r w:rsidRPr="00747DE5">
        <w:rPr>
          <w:rFonts w:asciiTheme="minorHAnsi" w:hAnsiTheme="minorHAnsi" w:cstheme="minorHAnsi"/>
          <w:sz w:val="20"/>
          <w:szCs w:val="20"/>
        </w:rPr>
        <w:t>prílohou súťažných podkladov.</w:t>
      </w:r>
    </w:p>
    <w:p w14:paraId="31227966" w14:textId="77777777" w:rsidR="00BA04A1" w:rsidRPr="00BA04A1" w:rsidRDefault="00BA04A1" w:rsidP="00BA04A1">
      <w:pPr>
        <w:tabs>
          <w:tab w:val="left" w:pos="426"/>
        </w:tabs>
        <w:jc w:val="both"/>
        <w:rPr>
          <w:rFonts w:asciiTheme="minorHAnsi" w:hAnsiTheme="minorHAnsi"/>
          <w:bCs/>
          <w:noProof/>
          <w:sz w:val="20"/>
          <w:szCs w:val="20"/>
          <w:lang w:eastAsia="sk-SK"/>
        </w:rPr>
      </w:pPr>
    </w:p>
    <w:p w14:paraId="491C16D7" w14:textId="7A027FBD" w:rsidR="002800D8" w:rsidRPr="002800D8" w:rsidRDefault="002800D8" w:rsidP="002F4C0B">
      <w:pPr>
        <w:pStyle w:val="Odsekzoznamu"/>
        <w:numPr>
          <w:ilvl w:val="1"/>
          <w:numId w:val="18"/>
        </w:numPr>
        <w:tabs>
          <w:tab w:val="left" w:pos="426"/>
        </w:tabs>
        <w:ind w:hanging="6"/>
        <w:jc w:val="both"/>
        <w:rPr>
          <w:rFonts w:asciiTheme="minorHAnsi" w:hAnsiTheme="minorHAnsi" w:cstheme="minorHAnsi"/>
          <w:b/>
          <w:iCs/>
          <w:sz w:val="20"/>
          <w:szCs w:val="20"/>
          <w:u w:val="single"/>
        </w:rPr>
      </w:pPr>
      <w:bookmarkStart w:id="11" w:name="_Hlk74903571"/>
      <w:r w:rsidRPr="002800D8">
        <w:rPr>
          <w:rFonts w:asciiTheme="minorHAnsi" w:hAnsiTheme="minorHAnsi" w:cstheme="minorHAnsi"/>
          <w:sz w:val="20"/>
          <w:szCs w:val="20"/>
          <w:lang w:eastAsia="sk-SK"/>
        </w:rPr>
        <w:t xml:space="preserve">Predmet zákazky je v celom rozsahu opísaný tak, aby bol presne a zrozumiteľne špecifikovaný. Ak niektorý </w:t>
      </w:r>
      <w:r w:rsidR="007402D1">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2800D8">
        <w:rPr>
          <w:rFonts w:asciiTheme="minorHAnsi" w:hAnsiTheme="minorHAnsi" w:cstheme="minorHAnsi"/>
          <w:b/>
          <w:iCs/>
          <w:sz w:val="20"/>
          <w:szCs w:val="20"/>
        </w:rPr>
        <w:t xml:space="preserve">Pri produktoch alebo príslušenstvách konkrétnej značky uvedených v  dokumentácii/výkaze výmer, </w:t>
      </w:r>
      <w:r w:rsidRPr="002800D8">
        <w:rPr>
          <w:rFonts w:asciiTheme="minorHAnsi" w:hAnsiTheme="minorHAnsi" w:cstheme="minorHAnsi"/>
          <w:b/>
          <w:iCs/>
          <w:sz w:val="20"/>
          <w:szCs w:val="20"/>
          <w:u w:val="single"/>
        </w:rPr>
        <w:t xml:space="preserve">môže uchádzač predložiť aj ekvivalenty inej značky, rovnakej alebo vyššej kvality. </w:t>
      </w:r>
    </w:p>
    <w:p w14:paraId="55A520F4" w14:textId="77777777" w:rsidR="002800D8" w:rsidRPr="002800D8" w:rsidRDefault="002800D8" w:rsidP="002800D8">
      <w:pPr>
        <w:jc w:val="both"/>
        <w:rPr>
          <w:rFonts w:asciiTheme="minorHAnsi" w:hAnsiTheme="minorHAnsi" w:cstheme="minorHAnsi"/>
          <w:b/>
          <w:iCs/>
          <w:sz w:val="20"/>
          <w:szCs w:val="20"/>
          <w:u w:val="single"/>
        </w:rPr>
      </w:pPr>
    </w:p>
    <w:p w14:paraId="3AEE199E" w14:textId="089DD4DD" w:rsidR="002800D8" w:rsidRPr="002800D8" w:rsidRDefault="002800D8" w:rsidP="002F4C0B">
      <w:pPr>
        <w:pStyle w:val="Odsekzoznamu"/>
        <w:numPr>
          <w:ilvl w:val="1"/>
          <w:numId w:val="18"/>
        </w:numPr>
        <w:tabs>
          <w:tab w:val="left" w:pos="426"/>
        </w:tabs>
        <w:ind w:hanging="6"/>
        <w:jc w:val="both"/>
        <w:rPr>
          <w:rFonts w:asciiTheme="minorHAnsi" w:hAnsiTheme="minorHAnsi" w:cstheme="minorHAnsi"/>
          <w:b/>
          <w:iCs/>
          <w:sz w:val="20"/>
          <w:szCs w:val="20"/>
          <w:u w:val="single"/>
          <w:lang w:eastAsia="en-US"/>
        </w:rPr>
      </w:pPr>
      <w:r w:rsidRPr="002800D8">
        <w:rPr>
          <w:rFonts w:asciiTheme="minorHAnsi" w:hAnsiTheme="minorHAnsi" w:cstheme="minorHAnsi"/>
          <w:sz w:val="20"/>
          <w:szCs w:val="20"/>
          <w:lang w:eastAsia="sk-SK"/>
        </w:rPr>
        <w:t>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B59883B" w14:textId="77777777" w:rsidR="002800D8" w:rsidRPr="002800D8" w:rsidRDefault="002800D8" w:rsidP="002800D8">
      <w:pPr>
        <w:pStyle w:val="Odsekzoznamu"/>
        <w:spacing w:line="264" w:lineRule="auto"/>
        <w:ind w:left="0"/>
        <w:contextualSpacing/>
        <w:jc w:val="both"/>
        <w:rPr>
          <w:rFonts w:asciiTheme="minorHAnsi" w:hAnsiTheme="minorHAnsi" w:cstheme="minorHAnsi"/>
          <w:sz w:val="20"/>
          <w:szCs w:val="20"/>
          <w:lang w:eastAsia="sk-SK"/>
        </w:rPr>
      </w:pPr>
    </w:p>
    <w:p w14:paraId="14CC245D" w14:textId="4F110445" w:rsidR="002800D8" w:rsidRPr="002800D8" w:rsidRDefault="002800D8" w:rsidP="002F4C0B">
      <w:pPr>
        <w:pStyle w:val="Odsekzoznamu"/>
        <w:numPr>
          <w:ilvl w:val="1"/>
          <w:numId w:val="18"/>
        </w:numPr>
        <w:tabs>
          <w:tab w:val="left" w:pos="426"/>
        </w:tabs>
        <w:ind w:hanging="6"/>
        <w:jc w:val="both"/>
        <w:rPr>
          <w:rFonts w:asciiTheme="minorHAnsi" w:hAnsiTheme="minorHAnsi" w:cstheme="minorHAnsi"/>
          <w:sz w:val="20"/>
          <w:szCs w:val="20"/>
          <w:lang w:eastAsia="sk-SK"/>
        </w:rPr>
      </w:pPr>
      <w:r w:rsidRPr="002800D8">
        <w:rPr>
          <w:rFonts w:asciiTheme="minorHAnsi" w:hAnsiTheme="minorHAnsi" w:cstheme="minorHAnsi"/>
          <w:sz w:val="20"/>
          <w:szCs w:val="20"/>
          <w:lang w:eastAsia="sk-SK"/>
        </w:rPr>
        <w:lastRenderedPageBreak/>
        <w:t>Funkčnú ekvivalentnosť jednotlivých komponentov diela uchádzač preukáže výsledkami certifikovaných meraní a platnými certifikátmi.</w:t>
      </w:r>
    </w:p>
    <w:p w14:paraId="4FA37B51" w14:textId="77777777" w:rsidR="002800D8" w:rsidRPr="000072F8" w:rsidRDefault="002800D8" w:rsidP="000072F8">
      <w:pPr>
        <w:pStyle w:val="Odsekzoznamu"/>
        <w:tabs>
          <w:tab w:val="left" w:pos="284"/>
        </w:tabs>
        <w:ind w:left="0"/>
        <w:jc w:val="both"/>
        <w:rPr>
          <w:rFonts w:asciiTheme="minorHAnsi" w:hAnsiTheme="minorHAnsi"/>
          <w:noProof/>
          <w:sz w:val="20"/>
          <w:szCs w:val="20"/>
          <w:lang w:eastAsia="sk-SK"/>
        </w:rPr>
      </w:pPr>
    </w:p>
    <w:p w14:paraId="57EBE40F" w14:textId="25E51CB3" w:rsidR="00E5007A" w:rsidRPr="003B1D77" w:rsidRDefault="002800D8" w:rsidP="002F4C0B">
      <w:pPr>
        <w:pStyle w:val="Odsekzoznamu"/>
        <w:numPr>
          <w:ilvl w:val="1"/>
          <w:numId w:val="18"/>
        </w:numPr>
        <w:tabs>
          <w:tab w:val="left" w:pos="426"/>
        </w:tabs>
        <w:ind w:hanging="6"/>
        <w:jc w:val="both"/>
        <w:rPr>
          <w:rFonts w:ascii="Calibri" w:hAnsi="Calibri" w:cs="Arial"/>
          <w:bCs/>
          <w:iCs/>
          <w:sz w:val="20"/>
          <w:szCs w:val="20"/>
          <w:lang w:eastAsia="sk-SK"/>
        </w:rPr>
      </w:pPr>
      <w:r w:rsidRPr="00747DE5">
        <w:rPr>
          <w:rFonts w:asciiTheme="minorHAnsi" w:hAnsiTheme="minorHAnsi" w:cstheme="minorHAnsi"/>
          <w:b/>
          <w:sz w:val="20"/>
          <w:szCs w:val="20"/>
        </w:rPr>
        <w:t>Projektová dokumentácia</w:t>
      </w:r>
      <w:r w:rsidRPr="00747DE5">
        <w:rPr>
          <w:rFonts w:asciiTheme="minorHAnsi" w:hAnsiTheme="minorHAnsi" w:cstheme="minorHAnsi"/>
          <w:sz w:val="20"/>
          <w:szCs w:val="20"/>
        </w:rPr>
        <w:t xml:space="preserve"> obsahuje ďalšie potrebné informácie pre vypracovanie ponuky a uskutočnenie stavebných prác. </w:t>
      </w:r>
      <w:bookmarkEnd w:id="11"/>
    </w:p>
    <w:p w14:paraId="1EEF5EF1" w14:textId="77777777" w:rsidR="003B1D77" w:rsidRPr="003B1D77" w:rsidRDefault="003B1D77" w:rsidP="003B1D77">
      <w:pPr>
        <w:pStyle w:val="Odsekzoznamu"/>
        <w:rPr>
          <w:rFonts w:ascii="Calibri" w:hAnsi="Calibri" w:cs="Arial"/>
          <w:bCs/>
          <w:iCs/>
          <w:sz w:val="20"/>
          <w:szCs w:val="20"/>
          <w:lang w:eastAsia="sk-SK"/>
        </w:rPr>
      </w:pPr>
    </w:p>
    <w:p w14:paraId="618AB68C" w14:textId="46C9FDFC" w:rsidR="003B1D77" w:rsidRDefault="003B1D77" w:rsidP="003B1D77">
      <w:pPr>
        <w:pStyle w:val="Odsekzoznamu"/>
        <w:tabs>
          <w:tab w:val="left" w:pos="426"/>
        </w:tabs>
        <w:ind w:left="0"/>
        <w:jc w:val="both"/>
        <w:rPr>
          <w:rFonts w:ascii="Calibri" w:hAnsi="Calibri" w:cs="Arial"/>
          <w:bCs/>
          <w:iCs/>
          <w:sz w:val="20"/>
          <w:szCs w:val="20"/>
          <w:lang w:eastAsia="sk-SK"/>
        </w:rPr>
      </w:pPr>
    </w:p>
    <w:p w14:paraId="4E218A48" w14:textId="77C2CEE9" w:rsidR="003B1D77" w:rsidRDefault="003B1D77" w:rsidP="003B1D77">
      <w:pPr>
        <w:pStyle w:val="Odsekzoznamu"/>
        <w:tabs>
          <w:tab w:val="left" w:pos="426"/>
        </w:tabs>
        <w:ind w:left="0"/>
        <w:jc w:val="both"/>
        <w:rPr>
          <w:rFonts w:ascii="Calibri" w:hAnsi="Calibri" w:cs="Arial"/>
          <w:bCs/>
          <w:iCs/>
          <w:sz w:val="20"/>
          <w:szCs w:val="20"/>
          <w:lang w:eastAsia="sk-SK"/>
        </w:rPr>
      </w:pPr>
    </w:p>
    <w:p w14:paraId="0788A9EC" w14:textId="20EB7E28" w:rsidR="003B1D77" w:rsidRDefault="003B1D77" w:rsidP="003B1D77">
      <w:pPr>
        <w:pStyle w:val="Odsekzoznamu"/>
        <w:tabs>
          <w:tab w:val="left" w:pos="426"/>
        </w:tabs>
        <w:ind w:left="0"/>
        <w:jc w:val="both"/>
        <w:rPr>
          <w:rFonts w:ascii="Calibri" w:hAnsi="Calibri" w:cs="Arial"/>
          <w:bCs/>
          <w:iCs/>
          <w:sz w:val="20"/>
          <w:szCs w:val="20"/>
          <w:lang w:eastAsia="sk-SK"/>
        </w:rPr>
      </w:pPr>
    </w:p>
    <w:p w14:paraId="05537996" w14:textId="6E6C13AE" w:rsidR="003B1D77" w:rsidRDefault="003B1D77" w:rsidP="003B1D77">
      <w:pPr>
        <w:pStyle w:val="Odsekzoznamu"/>
        <w:tabs>
          <w:tab w:val="left" w:pos="426"/>
        </w:tabs>
        <w:ind w:left="0"/>
        <w:jc w:val="both"/>
        <w:rPr>
          <w:rFonts w:ascii="Calibri" w:hAnsi="Calibri" w:cs="Arial"/>
          <w:bCs/>
          <w:iCs/>
          <w:sz w:val="20"/>
          <w:szCs w:val="20"/>
          <w:lang w:eastAsia="sk-SK"/>
        </w:rPr>
      </w:pPr>
    </w:p>
    <w:p w14:paraId="433BF026" w14:textId="6D78B80B" w:rsidR="003B1D77" w:rsidRDefault="003B1D77" w:rsidP="003B1D77">
      <w:pPr>
        <w:pStyle w:val="Odsekzoznamu"/>
        <w:tabs>
          <w:tab w:val="left" w:pos="426"/>
        </w:tabs>
        <w:ind w:left="0"/>
        <w:jc w:val="both"/>
        <w:rPr>
          <w:rFonts w:ascii="Calibri" w:hAnsi="Calibri" w:cs="Arial"/>
          <w:bCs/>
          <w:iCs/>
          <w:sz w:val="20"/>
          <w:szCs w:val="20"/>
          <w:lang w:eastAsia="sk-SK"/>
        </w:rPr>
      </w:pPr>
    </w:p>
    <w:p w14:paraId="4B3980D2" w14:textId="780FD7D2" w:rsidR="003B1D77" w:rsidRDefault="003B1D77" w:rsidP="003B1D77">
      <w:pPr>
        <w:pStyle w:val="Odsekzoznamu"/>
        <w:tabs>
          <w:tab w:val="left" w:pos="426"/>
        </w:tabs>
        <w:ind w:left="0"/>
        <w:jc w:val="both"/>
        <w:rPr>
          <w:rFonts w:ascii="Calibri" w:hAnsi="Calibri" w:cs="Arial"/>
          <w:bCs/>
          <w:iCs/>
          <w:sz w:val="20"/>
          <w:szCs w:val="20"/>
          <w:lang w:eastAsia="sk-SK"/>
        </w:rPr>
      </w:pPr>
    </w:p>
    <w:p w14:paraId="12D783D6" w14:textId="70E9559F" w:rsidR="003B1D77" w:rsidRDefault="003B1D77" w:rsidP="003B1D77">
      <w:pPr>
        <w:pStyle w:val="Odsekzoznamu"/>
        <w:tabs>
          <w:tab w:val="left" w:pos="426"/>
        </w:tabs>
        <w:ind w:left="0"/>
        <w:jc w:val="both"/>
        <w:rPr>
          <w:rFonts w:ascii="Calibri" w:hAnsi="Calibri" w:cs="Arial"/>
          <w:bCs/>
          <w:iCs/>
          <w:sz w:val="20"/>
          <w:szCs w:val="20"/>
          <w:lang w:eastAsia="sk-SK"/>
        </w:rPr>
      </w:pPr>
    </w:p>
    <w:p w14:paraId="4286AD65" w14:textId="43B6E69D" w:rsidR="003B1D77" w:rsidRDefault="003B1D77" w:rsidP="003B1D77">
      <w:pPr>
        <w:pStyle w:val="Odsekzoznamu"/>
        <w:tabs>
          <w:tab w:val="left" w:pos="426"/>
        </w:tabs>
        <w:ind w:left="0"/>
        <w:jc w:val="both"/>
        <w:rPr>
          <w:rFonts w:ascii="Calibri" w:hAnsi="Calibri" w:cs="Arial"/>
          <w:bCs/>
          <w:iCs/>
          <w:sz w:val="20"/>
          <w:szCs w:val="20"/>
          <w:lang w:eastAsia="sk-SK"/>
        </w:rPr>
      </w:pPr>
    </w:p>
    <w:p w14:paraId="5AB9F697" w14:textId="2B35EBBA" w:rsidR="003B1D77" w:rsidRDefault="003B1D77" w:rsidP="003B1D77">
      <w:pPr>
        <w:pStyle w:val="Odsekzoznamu"/>
        <w:tabs>
          <w:tab w:val="left" w:pos="426"/>
        </w:tabs>
        <w:ind w:left="0"/>
        <w:jc w:val="both"/>
        <w:rPr>
          <w:rFonts w:ascii="Calibri" w:hAnsi="Calibri" w:cs="Arial"/>
          <w:bCs/>
          <w:iCs/>
          <w:sz w:val="20"/>
          <w:szCs w:val="20"/>
          <w:lang w:eastAsia="sk-SK"/>
        </w:rPr>
      </w:pPr>
    </w:p>
    <w:p w14:paraId="4EA1157D" w14:textId="14C22ADD" w:rsidR="003B1D77" w:rsidRDefault="003B1D77" w:rsidP="003B1D77">
      <w:pPr>
        <w:pStyle w:val="Odsekzoznamu"/>
        <w:tabs>
          <w:tab w:val="left" w:pos="426"/>
        </w:tabs>
        <w:ind w:left="0"/>
        <w:jc w:val="both"/>
        <w:rPr>
          <w:rFonts w:ascii="Calibri" w:hAnsi="Calibri" w:cs="Arial"/>
          <w:bCs/>
          <w:iCs/>
          <w:sz w:val="20"/>
          <w:szCs w:val="20"/>
          <w:lang w:eastAsia="sk-SK"/>
        </w:rPr>
      </w:pPr>
    </w:p>
    <w:p w14:paraId="77F31A94" w14:textId="444F85BE" w:rsidR="003B1D77" w:rsidRDefault="003B1D77" w:rsidP="003B1D77">
      <w:pPr>
        <w:pStyle w:val="Odsekzoznamu"/>
        <w:tabs>
          <w:tab w:val="left" w:pos="426"/>
        </w:tabs>
        <w:ind w:left="0"/>
        <w:jc w:val="both"/>
        <w:rPr>
          <w:rFonts w:ascii="Calibri" w:hAnsi="Calibri" w:cs="Arial"/>
          <w:bCs/>
          <w:iCs/>
          <w:sz w:val="20"/>
          <w:szCs w:val="20"/>
          <w:lang w:eastAsia="sk-SK"/>
        </w:rPr>
      </w:pPr>
    </w:p>
    <w:p w14:paraId="39CAAC1B" w14:textId="2F3958BC" w:rsidR="003B1D77" w:rsidRDefault="003B1D77" w:rsidP="003B1D77">
      <w:pPr>
        <w:pStyle w:val="Odsekzoznamu"/>
        <w:tabs>
          <w:tab w:val="left" w:pos="426"/>
        </w:tabs>
        <w:ind w:left="0"/>
        <w:jc w:val="both"/>
        <w:rPr>
          <w:rFonts w:ascii="Calibri" w:hAnsi="Calibri" w:cs="Arial"/>
          <w:bCs/>
          <w:iCs/>
          <w:sz w:val="20"/>
          <w:szCs w:val="20"/>
          <w:lang w:eastAsia="sk-SK"/>
        </w:rPr>
      </w:pPr>
    </w:p>
    <w:p w14:paraId="460DDE5E" w14:textId="1D188D39" w:rsidR="003B1D77" w:rsidRDefault="003B1D77" w:rsidP="003B1D77">
      <w:pPr>
        <w:pStyle w:val="Odsekzoznamu"/>
        <w:tabs>
          <w:tab w:val="left" w:pos="426"/>
        </w:tabs>
        <w:ind w:left="0"/>
        <w:jc w:val="both"/>
        <w:rPr>
          <w:rFonts w:ascii="Calibri" w:hAnsi="Calibri" w:cs="Arial"/>
          <w:bCs/>
          <w:iCs/>
          <w:sz w:val="20"/>
          <w:szCs w:val="20"/>
          <w:lang w:eastAsia="sk-SK"/>
        </w:rPr>
      </w:pPr>
    </w:p>
    <w:p w14:paraId="51EE8BB6" w14:textId="4772B450" w:rsidR="003B1D77" w:rsidRDefault="003B1D77" w:rsidP="003B1D77">
      <w:pPr>
        <w:pStyle w:val="Odsekzoznamu"/>
        <w:tabs>
          <w:tab w:val="left" w:pos="426"/>
        </w:tabs>
        <w:ind w:left="0"/>
        <w:jc w:val="both"/>
        <w:rPr>
          <w:rFonts w:ascii="Calibri" w:hAnsi="Calibri" w:cs="Arial"/>
          <w:bCs/>
          <w:iCs/>
          <w:sz w:val="20"/>
          <w:szCs w:val="20"/>
          <w:lang w:eastAsia="sk-SK"/>
        </w:rPr>
      </w:pPr>
    </w:p>
    <w:p w14:paraId="167C29D2" w14:textId="345D1F14" w:rsidR="003B1D77" w:rsidRDefault="003B1D77" w:rsidP="003B1D77">
      <w:pPr>
        <w:pStyle w:val="Odsekzoznamu"/>
        <w:tabs>
          <w:tab w:val="left" w:pos="426"/>
        </w:tabs>
        <w:ind w:left="0"/>
        <w:jc w:val="both"/>
        <w:rPr>
          <w:rFonts w:ascii="Calibri" w:hAnsi="Calibri" w:cs="Arial"/>
          <w:bCs/>
          <w:iCs/>
          <w:sz w:val="20"/>
          <w:szCs w:val="20"/>
          <w:lang w:eastAsia="sk-SK"/>
        </w:rPr>
      </w:pPr>
    </w:p>
    <w:p w14:paraId="737E082C" w14:textId="450C6BE2" w:rsidR="003B1D77" w:rsidRDefault="003B1D77" w:rsidP="003B1D77">
      <w:pPr>
        <w:pStyle w:val="Odsekzoznamu"/>
        <w:tabs>
          <w:tab w:val="left" w:pos="426"/>
        </w:tabs>
        <w:ind w:left="0"/>
        <w:jc w:val="both"/>
        <w:rPr>
          <w:rFonts w:ascii="Calibri" w:hAnsi="Calibri" w:cs="Arial"/>
          <w:bCs/>
          <w:iCs/>
          <w:sz w:val="20"/>
          <w:szCs w:val="20"/>
          <w:lang w:eastAsia="sk-SK"/>
        </w:rPr>
      </w:pPr>
    </w:p>
    <w:p w14:paraId="08938629" w14:textId="1E8E8A32" w:rsidR="003B1D77" w:rsidRDefault="003B1D77" w:rsidP="003B1D77">
      <w:pPr>
        <w:pStyle w:val="Odsekzoznamu"/>
        <w:tabs>
          <w:tab w:val="left" w:pos="426"/>
        </w:tabs>
        <w:ind w:left="0"/>
        <w:jc w:val="both"/>
        <w:rPr>
          <w:rFonts w:ascii="Calibri" w:hAnsi="Calibri" w:cs="Arial"/>
          <w:bCs/>
          <w:iCs/>
          <w:sz w:val="20"/>
          <w:szCs w:val="20"/>
          <w:lang w:eastAsia="sk-SK"/>
        </w:rPr>
      </w:pPr>
    </w:p>
    <w:p w14:paraId="5D585596" w14:textId="20D848E4" w:rsidR="003B1D77" w:rsidRDefault="003B1D77" w:rsidP="003B1D77">
      <w:pPr>
        <w:pStyle w:val="Odsekzoznamu"/>
        <w:tabs>
          <w:tab w:val="left" w:pos="426"/>
        </w:tabs>
        <w:ind w:left="0"/>
        <w:jc w:val="both"/>
        <w:rPr>
          <w:rFonts w:ascii="Calibri" w:hAnsi="Calibri" w:cs="Arial"/>
          <w:bCs/>
          <w:iCs/>
          <w:sz w:val="20"/>
          <w:szCs w:val="20"/>
          <w:lang w:eastAsia="sk-SK"/>
        </w:rPr>
      </w:pPr>
    </w:p>
    <w:p w14:paraId="24710DCC" w14:textId="202B2314" w:rsidR="003B1D77" w:rsidRDefault="003B1D77" w:rsidP="003B1D77">
      <w:pPr>
        <w:pStyle w:val="Odsekzoznamu"/>
        <w:tabs>
          <w:tab w:val="left" w:pos="426"/>
        </w:tabs>
        <w:ind w:left="0"/>
        <w:jc w:val="both"/>
        <w:rPr>
          <w:rFonts w:ascii="Calibri" w:hAnsi="Calibri" w:cs="Arial"/>
          <w:bCs/>
          <w:iCs/>
          <w:sz w:val="20"/>
          <w:szCs w:val="20"/>
          <w:lang w:eastAsia="sk-SK"/>
        </w:rPr>
      </w:pPr>
    </w:p>
    <w:p w14:paraId="31ED732F" w14:textId="7D689F66" w:rsidR="003B1D77" w:rsidRDefault="003B1D77" w:rsidP="003B1D77">
      <w:pPr>
        <w:pStyle w:val="Odsekzoznamu"/>
        <w:tabs>
          <w:tab w:val="left" w:pos="426"/>
        </w:tabs>
        <w:ind w:left="0"/>
        <w:jc w:val="both"/>
        <w:rPr>
          <w:rFonts w:ascii="Calibri" w:hAnsi="Calibri" w:cs="Arial"/>
          <w:bCs/>
          <w:iCs/>
          <w:sz w:val="20"/>
          <w:szCs w:val="20"/>
          <w:lang w:eastAsia="sk-SK"/>
        </w:rPr>
      </w:pPr>
    </w:p>
    <w:p w14:paraId="31B7F747" w14:textId="799635EE" w:rsidR="003B1D77" w:rsidRDefault="003B1D77" w:rsidP="003B1D77">
      <w:pPr>
        <w:pStyle w:val="Odsekzoznamu"/>
        <w:tabs>
          <w:tab w:val="left" w:pos="426"/>
        </w:tabs>
        <w:ind w:left="0"/>
        <w:jc w:val="both"/>
        <w:rPr>
          <w:rFonts w:ascii="Calibri" w:hAnsi="Calibri" w:cs="Arial"/>
          <w:bCs/>
          <w:iCs/>
          <w:sz w:val="20"/>
          <w:szCs w:val="20"/>
          <w:lang w:eastAsia="sk-SK"/>
        </w:rPr>
      </w:pPr>
    </w:p>
    <w:p w14:paraId="129FF52F" w14:textId="1D8DBA28" w:rsidR="003B1D77" w:rsidRDefault="003B1D77" w:rsidP="003B1D77">
      <w:pPr>
        <w:pStyle w:val="Odsekzoznamu"/>
        <w:tabs>
          <w:tab w:val="left" w:pos="426"/>
        </w:tabs>
        <w:ind w:left="0"/>
        <w:jc w:val="both"/>
        <w:rPr>
          <w:rFonts w:ascii="Calibri" w:hAnsi="Calibri" w:cs="Arial"/>
          <w:bCs/>
          <w:iCs/>
          <w:sz w:val="20"/>
          <w:szCs w:val="20"/>
          <w:lang w:eastAsia="sk-SK"/>
        </w:rPr>
      </w:pPr>
    </w:p>
    <w:p w14:paraId="612B5F34" w14:textId="57F04374" w:rsidR="003B1D77" w:rsidRDefault="003B1D77" w:rsidP="003B1D77">
      <w:pPr>
        <w:pStyle w:val="Odsekzoznamu"/>
        <w:tabs>
          <w:tab w:val="left" w:pos="426"/>
        </w:tabs>
        <w:ind w:left="0"/>
        <w:jc w:val="both"/>
        <w:rPr>
          <w:rFonts w:ascii="Calibri" w:hAnsi="Calibri" w:cs="Arial"/>
          <w:bCs/>
          <w:iCs/>
          <w:sz w:val="20"/>
          <w:szCs w:val="20"/>
          <w:lang w:eastAsia="sk-SK"/>
        </w:rPr>
      </w:pPr>
    </w:p>
    <w:p w14:paraId="375892C1" w14:textId="5C02D93E" w:rsidR="003B1D77" w:rsidRDefault="003B1D77" w:rsidP="003B1D77">
      <w:pPr>
        <w:pStyle w:val="Odsekzoznamu"/>
        <w:tabs>
          <w:tab w:val="left" w:pos="426"/>
        </w:tabs>
        <w:ind w:left="0"/>
        <w:jc w:val="both"/>
        <w:rPr>
          <w:rFonts w:ascii="Calibri" w:hAnsi="Calibri" w:cs="Arial"/>
          <w:bCs/>
          <w:iCs/>
          <w:sz w:val="20"/>
          <w:szCs w:val="20"/>
          <w:lang w:eastAsia="sk-SK"/>
        </w:rPr>
      </w:pPr>
    </w:p>
    <w:p w14:paraId="74550546" w14:textId="7CB841E4" w:rsidR="003B1D77" w:rsidRDefault="003B1D77" w:rsidP="003B1D77">
      <w:pPr>
        <w:pStyle w:val="Odsekzoznamu"/>
        <w:tabs>
          <w:tab w:val="left" w:pos="426"/>
        </w:tabs>
        <w:ind w:left="0"/>
        <w:jc w:val="both"/>
        <w:rPr>
          <w:rFonts w:ascii="Calibri" w:hAnsi="Calibri" w:cs="Arial"/>
          <w:bCs/>
          <w:iCs/>
          <w:sz w:val="20"/>
          <w:szCs w:val="20"/>
          <w:lang w:eastAsia="sk-SK"/>
        </w:rPr>
      </w:pPr>
    </w:p>
    <w:p w14:paraId="43C4C495" w14:textId="6EB67299" w:rsidR="003B1D77" w:rsidRDefault="003B1D77" w:rsidP="003B1D77">
      <w:pPr>
        <w:pStyle w:val="Odsekzoznamu"/>
        <w:tabs>
          <w:tab w:val="left" w:pos="426"/>
        </w:tabs>
        <w:ind w:left="0"/>
        <w:jc w:val="both"/>
        <w:rPr>
          <w:rFonts w:ascii="Calibri" w:hAnsi="Calibri" w:cs="Arial"/>
          <w:bCs/>
          <w:iCs/>
          <w:sz w:val="20"/>
          <w:szCs w:val="20"/>
          <w:lang w:eastAsia="sk-SK"/>
        </w:rPr>
      </w:pPr>
    </w:p>
    <w:p w14:paraId="68575C0E" w14:textId="7A736451" w:rsidR="003B1D77" w:rsidRDefault="003B1D77" w:rsidP="003B1D77">
      <w:pPr>
        <w:pStyle w:val="Odsekzoznamu"/>
        <w:tabs>
          <w:tab w:val="left" w:pos="426"/>
        </w:tabs>
        <w:ind w:left="0"/>
        <w:jc w:val="both"/>
        <w:rPr>
          <w:rFonts w:ascii="Calibri" w:hAnsi="Calibri" w:cs="Arial"/>
          <w:bCs/>
          <w:iCs/>
          <w:sz w:val="20"/>
          <w:szCs w:val="20"/>
          <w:lang w:eastAsia="sk-SK"/>
        </w:rPr>
      </w:pPr>
    </w:p>
    <w:p w14:paraId="37DC7275" w14:textId="1F1FD63C" w:rsidR="003B1D77" w:rsidRDefault="003B1D77" w:rsidP="003B1D77">
      <w:pPr>
        <w:pStyle w:val="Odsekzoznamu"/>
        <w:tabs>
          <w:tab w:val="left" w:pos="426"/>
        </w:tabs>
        <w:ind w:left="0"/>
        <w:jc w:val="both"/>
        <w:rPr>
          <w:rFonts w:ascii="Calibri" w:hAnsi="Calibri" w:cs="Arial"/>
          <w:bCs/>
          <w:iCs/>
          <w:sz w:val="20"/>
          <w:szCs w:val="20"/>
          <w:lang w:eastAsia="sk-SK"/>
        </w:rPr>
      </w:pPr>
    </w:p>
    <w:p w14:paraId="236A8C92" w14:textId="499F8F89" w:rsidR="003B1D77" w:rsidRDefault="003B1D77" w:rsidP="003B1D77">
      <w:pPr>
        <w:pStyle w:val="Odsekzoznamu"/>
        <w:tabs>
          <w:tab w:val="left" w:pos="426"/>
        </w:tabs>
        <w:ind w:left="0"/>
        <w:jc w:val="both"/>
        <w:rPr>
          <w:rFonts w:ascii="Calibri" w:hAnsi="Calibri" w:cs="Arial"/>
          <w:bCs/>
          <w:iCs/>
          <w:sz w:val="20"/>
          <w:szCs w:val="20"/>
          <w:lang w:eastAsia="sk-SK"/>
        </w:rPr>
      </w:pPr>
    </w:p>
    <w:p w14:paraId="09525416" w14:textId="36709740" w:rsidR="003B1D77" w:rsidRDefault="003B1D77" w:rsidP="003B1D77">
      <w:pPr>
        <w:pStyle w:val="Odsekzoznamu"/>
        <w:tabs>
          <w:tab w:val="left" w:pos="426"/>
        </w:tabs>
        <w:ind w:left="0"/>
        <w:jc w:val="both"/>
        <w:rPr>
          <w:rFonts w:ascii="Calibri" w:hAnsi="Calibri" w:cs="Arial"/>
          <w:bCs/>
          <w:iCs/>
          <w:sz w:val="20"/>
          <w:szCs w:val="20"/>
          <w:lang w:eastAsia="sk-SK"/>
        </w:rPr>
      </w:pPr>
    </w:p>
    <w:p w14:paraId="18674220" w14:textId="4C60913A" w:rsidR="003B1D77" w:rsidRDefault="003B1D77" w:rsidP="003B1D77">
      <w:pPr>
        <w:pStyle w:val="Odsekzoznamu"/>
        <w:tabs>
          <w:tab w:val="left" w:pos="426"/>
        </w:tabs>
        <w:ind w:left="0"/>
        <w:jc w:val="both"/>
        <w:rPr>
          <w:rFonts w:ascii="Calibri" w:hAnsi="Calibri" w:cs="Arial"/>
          <w:bCs/>
          <w:iCs/>
          <w:sz w:val="20"/>
          <w:szCs w:val="20"/>
          <w:lang w:eastAsia="sk-SK"/>
        </w:rPr>
      </w:pPr>
    </w:p>
    <w:p w14:paraId="2FB0427A" w14:textId="17F30516" w:rsidR="003B1D77" w:rsidRDefault="003B1D77" w:rsidP="003B1D77">
      <w:pPr>
        <w:pStyle w:val="Odsekzoznamu"/>
        <w:tabs>
          <w:tab w:val="left" w:pos="426"/>
        </w:tabs>
        <w:ind w:left="0"/>
        <w:jc w:val="both"/>
        <w:rPr>
          <w:rFonts w:ascii="Calibri" w:hAnsi="Calibri" w:cs="Arial"/>
          <w:bCs/>
          <w:iCs/>
          <w:sz w:val="20"/>
          <w:szCs w:val="20"/>
          <w:lang w:eastAsia="sk-SK"/>
        </w:rPr>
      </w:pPr>
    </w:p>
    <w:p w14:paraId="6116CA66" w14:textId="425F87BE" w:rsidR="003B1D77" w:rsidRDefault="003B1D77" w:rsidP="003B1D77">
      <w:pPr>
        <w:pStyle w:val="Odsekzoznamu"/>
        <w:tabs>
          <w:tab w:val="left" w:pos="426"/>
        </w:tabs>
        <w:ind w:left="0"/>
        <w:jc w:val="both"/>
        <w:rPr>
          <w:rFonts w:ascii="Calibri" w:hAnsi="Calibri" w:cs="Arial"/>
          <w:bCs/>
          <w:iCs/>
          <w:sz w:val="20"/>
          <w:szCs w:val="20"/>
          <w:lang w:eastAsia="sk-SK"/>
        </w:rPr>
      </w:pPr>
    </w:p>
    <w:p w14:paraId="65E751F2" w14:textId="763FAD84" w:rsidR="003B1D77" w:rsidRDefault="003B1D77" w:rsidP="003B1D77">
      <w:pPr>
        <w:pStyle w:val="Odsekzoznamu"/>
        <w:tabs>
          <w:tab w:val="left" w:pos="426"/>
        </w:tabs>
        <w:ind w:left="0"/>
        <w:jc w:val="both"/>
        <w:rPr>
          <w:rFonts w:ascii="Calibri" w:hAnsi="Calibri" w:cs="Arial"/>
          <w:bCs/>
          <w:iCs/>
          <w:sz w:val="20"/>
          <w:szCs w:val="20"/>
          <w:lang w:eastAsia="sk-SK"/>
        </w:rPr>
      </w:pPr>
    </w:p>
    <w:p w14:paraId="03F0A3C8" w14:textId="41C7E8D4" w:rsidR="003B1D77" w:rsidRDefault="003B1D77" w:rsidP="003B1D77">
      <w:pPr>
        <w:pStyle w:val="Odsekzoznamu"/>
        <w:tabs>
          <w:tab w:val="left" w:pos="426"/>
        </w:tabs>
        <w:ind w:left="0"/>
        <w:jc w:val="both"/>
        <w:rPr>
          <w:rFonts w:ascii="Calibri" w:hAnsi="Calibri" w:cs="Arial"/>
          <w:bCs/>
          <w:iCs/>
          <w:sz w:val="20"/>
          <w:szCs w:val="20"/>
          <w:lang w:eastAsia="sk-SK"/>
        </w:rPr>
      </w:pPr>
    </w:p>
    <w:p w14:paraId="2D3BD732" w14:textId="6BBB6C42" w:rsidR="003B1D77" w:rsidRDefault="003B1D77" w:rsidP="003B1D77">
      <w:pPr>
        <w:pStyle w:val="Odsekzoznamu"/>
        <w:tabs>
          <w:tab w:val="left" w:pos="426"/>
        </w:tabs>
        <w:ind w:left="0"/>
        <w:jc w:val="both"/>
        <w:rPr>
          <w:rFonts w:ascii="Calibri" w:hAnsi="Calibri" w:cs="Arial"/>
          <w:bCs/>
          <w:iCs/>
          <w:sz w:val="20"/>
          <w:szCs w:val="20"/>
          <w:lang w:eastAsia="sk-SK"/>
        </w:rPr>
      </w:pPr>
    </w:p>
    <w:p w14:paraId="10350AAD" w14:textId="5DE75B7F" w:rsidR="003B1D77" w:rsidRDefault="003B1D77" w:rsidP="003B1D77">
      <w:pPr>
        <w:pStyle w:val="Odsekzoznamu"/>
        <w:tabs>
          <w:tab w:val="left" w:pos="426"/>
        </w:tabs>
        <w:ind w:left="0"/>
        <w:jc w:val="both"/>
        <w:rPr>
          <w:rFonts w:ascii="Calibri" w:hAnsi="Calibri" w:cs="Arial"/>
          <w:bCs/>
          <w:iCs/>
          <w:sz w:val="20"/>
          <w:szCs w:val="20"/>
          <w:lang w:eastAsia="sk-SK"/>
        </w:rPr>
      </w:pPr>
    </w:p>
    <w:p w14:paraId="0FAE1060" w14:textId="23B6E24F" w:rsidR="003B1D77" w:rsidRDefault="003B1D77" w:rsidP="003B1D77">
      <w:pPr>
        <w:pStyle w:val="Odsekzoznamu"/>
        <w:tabs>
          <w:tab w:val="left" w:pos="426"/>
        </w:tabs>
        <w:ind w:left="0"/>
        <w:jc w:val="both"/>
        <w:rPr>
          <w:rFonts w:ascii="Calibri" w:hAnsi="Calibri" w:cs="Arial"/>
          <w:bCs/>
          <w:iCs/>
          <w:sz w:val="20"/>
          <w:szCs w:val="20"/>
          <w:lang w:eastAsia="sk-SK"/>
        </w:rPr>
      </w:pPr>
    </w:p>
    <w:p w14:paraId="3A14A35A" w14:textId="44CB8571" w:rsidR="003B1D77" w:rsidRDefault="003B1D77" w:rsidP="003B1D77">
      <w:pPr>
        <w:pStyle w:val="Odsekzoznamu"/>
        <w:tabs>
          <w:tab w:val="left" w:pos="426"/>
        </w:tabs>
        <w:ind w:left="0"/>
        <w:jc w:val="both"/>
        <w:rPr>
          <w:rFonts w:ascii="Calibri" w:hAnsi="Calibri" w:cs="Arial"/>
          <w:bCs/>
          <w:iCs/>
          <w:sz w:val="20"/>
          <w:szCs w:val="20"/>
          <w:lang w:eastAsia="sk-SK"/>
        </w:rPr>
      </w:pPr>
    </w:p>
    <w:p w14:paraId="4ECB2068" w14:textId="61A7263F" w:rsidR="003B1D77" w:rsidRDefault="003B1D77" w:rsidP="003B1D77">
      <w:pPr>
        <w:pStyle w:val="Odsekzoznamu"/>
        <w:tabs>
          <w:tab w:val="left" w:pos="426"/>
        </w:tabs>
        <w:ind w:left="0"/>
        <w:jc w:val="both"/>
        <w:rPr>
          <w:rFonts w:ascii="Calibri" w:hAnsi="Calibri" w:cs="Arial"/>
          <w:bCs/>
          <w:iCs/>
          <w:sz w:val="20"/>
          <w:szCs w:val="20"/>
          <w:lang w:eastAsia="sk-SK"/>
        </w:rPr>
      </w:pPr>
    </w:p>
    <w:p w14:paraId="64733160" w14:textId="323A1EB2" w:rsidR="003B1D77" w:rsidRDefault="003B1D77" w:rsidP="003B1D77">
      <w:pPr>
        <w:pStyle w:val="Odsekzoznamu"/>
        <w:tabs>
          <w:tab w:val="left" w:pos="426"/>
        </w:tabs>
        <w:ind w:left="0"/>
        <w:jc w:val="both"/>
        <w:rPr>
          <w:rFonts w:ascii="Calibri" w:hAnsi="Calibri" w:cs="Arial"/>
          <w:bCs/>
          <w:iCs/>
          <w:sz w:val="20"/>
          <w:szCs w:val="20"/>
          <w:lang w:eastAsia="sk-SK"/>
        </w:rPr>
      </w:pPr>
    </w:p>
    <w:p w14:paraId="7AB85EF0" w14:textId="0E1F19F2" w:rsidR="003B1D77" w:rsidRDefault="003B1D77" w:rsidP="003B1D77">
      <w:pPr>
        <w:pStyle w:val="Odsekzoznamu"/>
        <w:tabs>
          <w:tab w:val="left" w:pos="426"/>
        </w:tabs>
        <w:ind w:left="0"/>
        <w:jc w:val="both"/>
        <w:rPr>
          <w:rFonts w:ascii="Calibri" w:hAnsi="Calibri" w:cs="Arial"/>
          <w:bCs/>
          <w:iCs/>
          <w:sz w:val="20"/>
          <w:szCs w:val="20"/>
          <w:lang w:eastAsia="sk-SK"/>
        </w:rPr>
      </w:pPr>
    </w:p>
    <w:p w14:paraId="5A331D06" w14:textId="75ED4D49" w:rsidR="003B1D77" w:rsidRDefault="003B1D77" w:rsidP="003B1D77">
      <w:pPr>
        <w:pStyle w:val="Odsekzoznamu"/>
        <w:tabs>
          <w:tab w:val="left" w:pos="426"/>
        </w:tabs>
        <w:ind w:left="0"/>
        <w:jc w:val="both"/>
        <w:rPr>
          <w:rFonts w:ascii="Calibri" w:hAnsi="Calibri" w:cs="Arial"/>
          <w:bCs/>
          <w:iCs/>
          <w:sz w:val="20"/>
          <w:szCs w:val="20"/>
          <w:lang w:eastAsia="sk-SK"/>
        </w:rPr>
      </w:pPr>
    </w:p>
    <w:p w14:paraId="2BBAEF1E" w14:textId="3D7426A5" w:rsidR="003B1D77" w:rsidRDefault="003B1D77" w:rsidP="003B1D77">
      <w:pPr>
        <w:pStyle w:val="Odsekzoznamu"/>
        <w:tabs>
          <w:tab w:val="left" w:pos="426"/>
        </w:tabs>
        <w:ind w:left="0"/>
        <w:jc w:val="both"/>
        <w:rPr>
          <w:rFonts w:ascii="Calibri" w:hAnsi="Calibri" w:cs="Arial"/>
          <w:bCs/>
          <w:iCs/>
          <w:sz w:val="20"/>
          <w:szCs w:val="20"/>
          <w:lang w:eastAsia="sk-SK"/>
        </w:rPr>
      </w:pPr>
    </w:p>
    <w:p w14:paraId="2BFB4C21" w14:textId="62A44CB4" w:rsidR="003B1D77" w:rsidRDefault="003B1D77" w:rsidP="003B1D77">
      <w:pPr>
        <w:pStyle w:val="Odsekzoznamu"/>
        <w:tabs>
          <w:tab w:val="left" w:pos="426"/>
        </w:tabs>
        <w:ind w:left="0"/>
        <w:jc w:val="both"/>
        <w:rPr>
          <w:rFonts w:ascii="Calibri" w:hAnsi="Calibri" w:cs="Arial"/>
          <w:bCs/>
          <w:iCs/>
          <w:sz w:val="20"/>
          <w:szCs w:val="20"/>
          <w:lang w:eastAsia="sk-SK"/>
        </w:rPr>
      </w:pPr>
    </w:p>
    <w:p w14:paraId="541F7081" w14:textId="552BD9E8" w:rsidR="003B1D77" w:rsidRDefault="003B1D77" w:rsidP="003B1D77">
      <w:pPr>
        <w:pStyle w:val="Odsekzoznamu"/>
        <w:tabs>
          <w:tab w:val="left" w:pos="426"/>
        </w:tabs>
        <w:ind w:left="0"/>
        <w:jc w:val="both"/>
        <w:rPr>
          <w:rFonts w:ascii="Calibri" w:hAnsi="Calibri" w:cs="Arial"/>
          <w:bCs/>
          <w:iCs/>
          <w:sz w:val="20"/>
          <w:szCs w:val="20"/>
          <w:lang w:eastAsia="sk-SK"/>
        </w:rPr>
      </w:pPr>
    </w:p>
    <w:p w14:paraId="0E537958" w14:textId="3362D333" w:rsidR="003B1D77" w:rsidRDefault="003B1D77" w:rsidP="003B1D77">
      <w:pPr>
        <w:pStyle w:val="Odsekzoznamu"/>
        <w:tabs>
          <w:tab w:val="left" w:pos="426"/>
        </w:tabs>
        <w:ind w:left="0"/>
        <w:jc w:val="both"/>
        <w:rPr>
          <w:rFonts w:ascii="Calibri" w:hAnsi="Calibri" w:cs="Arial"/>
          <w:bCs/>
          <w:iCs/>
          <w:sz w:val="20"/>
          <w:szCs w:val="20"/>
          <w:lang w:eastAsia="sk-SK"/>
        </w:rPr>
      </w:pPr>
    </w:p>
    <w:p w14:paraId="714D2823" w14:textId="3809B409" w:rsidR="003B1D77" w:rsidRDefault="003B1D77" w:rsidP="003B1D77">
      <w:pPr>
        <w:pStyle w:val="Odsekzoznamu"/>
        <w:tabs>
          <w:tab w:val="left" w:pos="426"/>
        </w:tabs>
        <w:ind w:left="0"/>
        <w:jc w:val="both"/>
        <w:rPr>
          <w:rFonts w:ascii="Calibri" w:hAnsi="Calibri" w:cs="Arial"/>
          <w:bCs/>
          <w:iCs/>
          <w:sz w:val="20"/>
          <w:szCs w:val="20"/>
          <w:lang w:eastAsia="sk-SK"/>
        </w:rPr>
      </w:pPr>
    </w:p>
    <w:p w14:paraId="674C97B5" w14:textId="0064DDD0" w:rsidR="003B1D77" w:rsidRDefault="003B1D77" w:rsidP="003B1D77">
      <w:pPr>
        <w:pStyle w:val="Odsekzoznamu"/>
        <w:tabs>
          <w:tab w:val="left" w:pos="426"/>
        </w:tabs>
        <w:ind w:left="0"/>
        <w:jc w:val="both"/>
        <w:rPr>
          <w:rFonts w:ascii="Calibri" w:hAnsi="Calibri" w:cs="Arial"/>
          <w:bCs/>
          <w:iCs/>
          <w:sz w:val="20"/>
          <w:szCs w:val="20"/>
          <w:lang w:eastAsia="sk-SK"/>
        </w:rPr>
      </w:pPr>
    </w:p>
    <w:p w14:paraId="389E2CFC" w14:textId="273090C6" w:rsidR="003B1D77" w:rsidRDefault="003B1D77" w:rsidP="003B1D77">
      <w:pPr>
        <w:pStyle w:val="Odsekzoznamu"/>
        <w:tabs>
          <w:tab w:val="left" w:pos="426"/>
        </w:tabs>
        <w:ind w:left="0"/>
        <w:jc w:val="both"/>
        <w:rPr>
          <w:rFonts w:ascii="Calibri" w:hAnsi="Calibri" w:cs="Arial"/>
          <w:bCs/>
          <w:iCs/>
          <w:sz w:val="20"/>
          <w:szCs w:val="20"/>
          <w:lang w:eastAsia="sk-SK"/>
        </w:rPr>
      </w:pPr>
    </w:p>
    <w:p w14:paraId="0F9906D8" w14:textId="52BF6CBE" w:rsidR="00E5007A" w:rsidRDefault="00E5007A" w:rsidP="002F4C0B">
      <w:pPr>
        <w:pStyle w:val="Odsekzoznamu"/>
        <w:numPr>
          <w:ilvl w:val="0"/>
          <w:numId w:val="18"/>
        </w:numPr>
        <w:tabs>
          <w:tab w:val="left" w:pos="426"/>
        </w:tabs>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lastRenderedPageBreak/>
        <w:t>DOKLADY A DOKUMENTY POŽADOVANÉ NA PREUKÁZANIE SPLNENIA POŽIADAVIEK VEREJNÉHO OBSTARÁVATEĽA NA PREDMET ZÁKAZKY</w:t>
      </w:r>
    </w:p>
    <w:p w14:paraId="14BBA412" w14:textId="77777777" w:rsidR="006C095D" w:rsidRPr="004E6668" w:rsidRDefault="006C095D" w:rsidP="006C095D">
      <w:pPr>
        <w:pStyle w:val="Odsekzoznamu"/>
        <w:tabs>
          <w:tab w:val="left" w:pos="426"/>
        </w:tabs>
        <w:ind w:left="0"/>
        <w:jc w:val="both"/>
        <w:rPr>
          <w:rFonts w:asciiTheme="minorHAnsi" w:hAnsiTheme="minorHAnsi"/>
          <w:b/>
          <w:noProof/>
          <w:sz w:val="20"/>
          <w:szCs w:val="20"/>
          <w:lang w:eastAsia="sk-SK"/>
        </w:rPr>
      </w:pPr>
    </w:p>
    <w:p w14:paraId="6A02B93A" w14:textId="5886695D" w:rsidR="00147D1F" w:rsidRDefault="00E5007A" w:rsidP="002F4C0B">
      <w:pPr>
        <w:pStyle w:val="Odsekzoznamu"/>
        <w:numPr>
          <w:ilvl w:val="1"/>
          <w:numId w:val="18"/>
        </w:numPr>
        <w:tabs>
          <w:tab w:val="left" w:pos="426"/>
        </w:tabs>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w:t>
      </w:r>
      <w:r w:rsidR="00AD5E45" w:rsidRPr="004E6668">
        <w:rPr>
          <w:rFonts w:ascii="Calibri" w:hAnsi="Calibri" w:cs="Arial"/>
          <w:b/>
          <w:bCs/>
          <w:iCs/>
          <w:sz w:val="20"/>
          <w:szCs w:val="20"/>
          <w:lang w:eastAsia="sk-SK"/>
        </w:rPr>
        <w:t>ocenen</w:t>
      </w:r>
      <w:r w:rsidR="00AD5E45">
        <w:rPr>
          <w:rFonts w:ascii="Calibri" w:hAnsi="Calibri" w:cs="Arial"/>
          <w:b/>
          <w:bCs/>
          <w:iCs/>
          <w:sz w:val="20"/>
          <w:szCs w:val="20"/>
          <w:lang w:eastAsia="sk-SK"/>
        </w:rPr>
        <w:t>é</w:t>
      </w:r>
      <w:r w:rsidR="00AD5E45" w:rsidRPr="004E6668">
        <w:rPr>
          <w:rFonts w:ascii="Calibri" w:hAnsi="Calibri" w:cs="Arial"/>
          <w:b/>
          <w:bCs/>
          <w:iCs/>
          <w:sz w:val="20"/>
          <w:szCs w:val="20"/>
          <w:lang w:eastAsia="sk-SK"/>
        </w:rPr>
        <w:t xml:space="preserve"> </w:t>
      </w:r>
      <w:r w:rsidR="002800D8">
        <w:rPr>
          <w:rFonts w:ascii="Calibri" w:hAnsi="Calibri" w:cs="Arial"/>
          <w:b/>
          <w:bCs/>
          <w:iCs/>
          <w:sz w:val="20"/>
          <w:szCs w:val="20"/>
          <w:lang w:eastAsia="sk-SK"/>
        </w:rPr>
        <w:t>výkaz</w:t>
      </w:r>
      <w:r w:rsidR="00AD5E45">
        <w:rPr>
          <w:rFonts w:ascii="Calibri" w:hAnsi="Calibri" w:cs="Arial"/>
          <w:b/>
          <w:bCs/>
          <w:iCs/>
          <w:sz w:val="20"/>
          <w:szCs w:val="20"/>
          <w:lang w:eastAsia="sk-SK"/>
        </w:rPr>
        <w:t>y</w:t>
      </w:r>
      <w:r w:rsidR="002800D8">
        <w:rPr>
          <w:rFonts w:ascii="Calibri" w:hAnsi="Calibri" w:cs="Arial"/>
          <w:b/>
          <w:bCs/>
          <w:iCs/>
          <w:sz w:val="20"/>
          <w:szCs w:val="20"/>
          <w:lang w:eastAsia="sk-SK"/>
        </w:rPr>
        <w:t xml:space="preserve"> výmer</w:t>
      </w:r>
      <w:r w:rsidRPr="004E6668">
        <w:rPr>
          <w:rFonts w:ascii="Calibri" w:hAnsi="Calibri" w:cs="Arial"/>
          <w:b/>
          <w:bCs/>
          <w:iCs/>
          <w:sz w:val="20"/>
          <w:szCs w:val="20"/>
          <w:lang w:eastAsia="sk-SK"/>
        </w:rPr>
        <w:t xml:space="preserve"> </w:t>
      </w:r>
      <w:r w:rsidRPr="004E6668">
        <w:rPr>
          <w:rFonts w:ascii="Calibri" w:hAnsi="Calibri" w:cs="Arial"/>
          <w:bCs/>
          <w:iCs/>
          <w:sz w:val="20"/>
          <w:szCs w:val="20"/>
          <w:lang w:eastAsia="sk-SK"/>
        </w:rPr>
        <w:t xml:space="preserve">v elektronickej podobe 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009870C9">
        <w:rPr>
          <w:rFonts w:ascii="Calibri" w:hAnsi="Calibri" w:cs="Arial"/>
          <w:bCs/>
          <w:iCs/>
          <w:sz w:val="20"/>
          <w:szCs w:val="20"/>
          <w:lang w:eastAsia="sk-SK"/>
        </w:rPr>
        <w:t xml:space="preserve">, </w:t>
      </w:r>
      <w:r w:rsidRPr="004E6668">
        <w:rPr>
          <w:rFonts w:ascii="Calibri" w:hAnsi="Calibri" w:cs="Arial"/>
          <w:bCs/>
          <w:iCs/>
          <w:sz w:val="20"/>
          <w:szCs w:val="20"/>
          <w:lang w:eastAsia="sk-SK"/>
        </w:rPr>
        <w:t>pričom položky z</w:t>
      </w:r>
      <w:r w:rsidR="0043576D">
        <w:rPr>
          <w:rFonts w:ascii="Calibri" w:hAnsi="Calibri" w:cs="Arial"/>
          <w:bCs/>
          <w:iCs/>
          <w:sz w:val="20"/>
          <w:szCs w:val="20"/>
          <w:lang w:eastAsia="sk-SK"/>
        </w:rPr>
        <w:t> výkaz</w:t>
      </w:r>
      <w:r w:rsidR="00AD5E45">
        <w:rPr>
          <w:rFonts w:ascii="Calibri" w:hAnsi="Calibri" w:cs="Arial"/>
          <w:bCs/>
          <w:iCs/>
          <w:sz w:val="20"/>
          <w:szCs w:val="20"/>
          <w:lang w:eastAsia="sk-SK"/>
        </w:rPr>
        <w:t>ov</w:t>
      </w:r>
      <w:r w:rsidR="0043576D">
        <w:rPr>
          <w:rFonts w:ascii="Calibri" w:hAnsi="Calibri" w:cs="Arial"/>
          <w:bCs/>
          <w:iCs/>
          <w:sz w:val="20"/>
          <w:szCs w:val="20"/>
          <w:lang w:eastAsia="sk-SK"/>
        </w:rPr>
        <w:t xml:space="preserve"> výmer</w:t>
      </w:r>
      <w:r w:rsidR="0043576D" w:rsidRPr="004E6668">
        <w:rPr>
          <w:rFonts w:ascii="Calibri" w:hAnsi="Calibri" w:cs="Arial"/>
          <w:bCs/>
          <w:iCs/>
          <w:sz w:val="20"/>
          <w:szCs w:val="20"/>
          <w:lang w:eastAsia="sk-SK"/>
        </w:rPr>
        <w:t xml:space="preserve"> </w:t>
      </w:r>
      <w:r w:rsidR="00AD5E45" w:rsidRPr="004E6668">
        <w:rPr>
          <w:rFonts w:ascii="Calibri" w:hAnsi="Calibri" w:cs="Arial"/>
          <w:bCs/>
          <w:iCs/>
          <w:sz w:val="20"/>
          <w:szCs w:val="20"/>
          <w:lang w:eastAsia="sk-SK"/>
        </w:rPr>
        <w:t>predložen</w:t>
      </w:r>
      <w:r w:rsidR="00AD5E45">
        <w:rPr>
          <w:rFonts w:ascii="Calibri" w:hAnsi="Calibri" w:cs="Arial"/>
          <w:bCs/>
          <w:iCs/>
          <w:sz w:val="20"/>
          <w:szCs w:val="20"/>
          <w:lang w:eastAsia="sk-SK"/>
        </w:rPr>
        <w:t>ých</w:t>
      </w:r>
      <w:r w:rsidR="00AD5E45"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uchádzačom v cenovej ponuke sa musia </w:t>
      </w:r>
      <w:proofErr w:type="spellStart"/>
      <w:r w:rsidRPr="004E6668">
        <w:rPr>
          <w:rFonts w:ascii="Calibri" w:hAnsi="Calibri" w:cs="Arial"/>
          <w:bCs/>
          <w:iCs/>
          <w:sz w:val="20"/>
          <w:szCs w:val="20"/>
          <w:lang w:eastAsia="sk-SK"/>
        </w:rPr>
        <w:t>množstevne</w:t>
      </w:r>
      <w:proofErr w:type="spellEnd"/>
      <w:r w:rsidRPr="004E6668">
        <w:rPr>
          <w:rFonts w:ascii="Calibri" w:hAnsi="Calibri" w:cs="Arial"/>
          <w:bCs/>
          <w:iCs/>
          <w:sz w:val="20"/>
          <w:szCs w:val="20"/>
          <w:lang w:eastAsia="sk-SK"/>
        </w:rPr>
        <w:t xml:space="preserve"> a vecne zhodovať s položkami </w:t>
      </w:r>
      <w:r w:rsidR="0043576D">
        <w:rPr>
          <w:rFonts w:ascii="Calibri" w:hAnsi="Calibri" w:cs="Arial"/>
          <w:bCs/>
          <w:iCs/>
          <w:sz w:val="20"/>
          <w:szCs w:val="20"/>
          <w:lang w:eastAsia="sk-SK"/>
        </w:rPr>
        <w:t xml:space="preserve">výkazov </w:t>
      </w:r>
      <w:r w:rsidR="005E3502">
        <w:rPr>
          <w:rFonts w:ascii="Calibri" w:hAnsi="Calibri" w:cs="Arial"/>
          <w:bCs/>
          <w:iCs/>
          <w:sz w:val="20"/>
          <w:szCs w:val="20"/>
          <w:lang w:eastAsia="sk-SK"/>
        </w:rPr>
        <w:t xml:space="preserve"> výmer</w:t>
      </w:r>
      <w:r w:rsidRPr="004E6668">
        <w:rPr>
          <w:rFonts w:ascii="Calibri" w:hAnsi="Calibri" w:cs="Arial"/>
          <w:bCs/>
          <w:iCs/>
          <w:sz w:val="20"/>
          <w:szCs w:val="20"/>
          <w:lang w:eastAsia="sk-SK"/>
        </w:rPr>
        <w:t xml:space="preserve"> </w:t>
      </w:r>
      <w:r w:rsidR="005E3502" w:rsidRPr="004E6668">
        <w:rPr>
          <w:rFonts w:ascii="Calibri" w:hAnsi="Calibri" w:cs="Arial"/>
          <w:bCs/>
          <w:iCs/>
          <w:sz w:val="20"/>
          <w:szCs w:val="20"/>
          <w:lang w:eastAsia="sk-SK"/>
        </w:rPr>
        <w:t>poskytnut</w:t>
      </w:r>
      <w:r w:rsidR="005E3502">
        <w:rPr>
          <w:rFonts w:ascii="Calibri" w:hAnsi="Calibri" w:cs="Arial"/>
          <w:bCs/>
          <w:iCs/>
          <w:sz w:val="20"/>
          <w:szCs w:val="20"/>
          <w:lang w:eastAsia="sk-SK"/>
        </w:rPr>
        <w:t>ých</w:t>
      </w:r>
      <w:r w:rsidR="005E3502"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verejným obstarávateľom v </w:t>
      </w:r>
      <w:r w:rsidR="0043576D">
        <w:rPr>
          <w:rFonts w:ascii="Calibri" w:hAnsi="Calibri" w:cs="Arial"/>
          <w:bCs/>
          <w:iCs/>
          <w:sz w:val="20"/>
          <w:szCs w:val="20"/>
          <w:lang w:eastAsia="sk-SK"/>
        </w:rPr>
        <w:t>P</w:t>
      </w:r>
      <w:r w:rsidR="0043576D" w:rsidRPr="004E6668">
        <w:rPr>
          <w:rFonts w:ascii="Calibri" w:hAnsi="Calibri" w:cs="Arial"/>
          <w:bCs/>
          <w:iCs/>
          <w:sz w:val="20"/>
          <w:szCs w:val="20"/>
          <w:lang w:eastAsia="sk-SK"/>
        </w:rPr>
        <w:t>ríloh</w:t>
      </w:r>
      <w:r w:rsidR="0043576D">
        <w:rPr>
          <w:rFonts w:ascii="Calibri" w:hAnsi="Calibri" w:cs="Arial"/>
          <w:bCs/>
          <w:iCs/>
          <w:sz w:val="20"/>
          <w:szCs w:val="20"/>
          <w:lang w:eastAsia="sk-SK"/>
        </w:rPr>
        <w:t>ách</w:t>
      </w:r>
      <w:r w:rsidR="0043576D"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č. 2</w:t>
      </w:r>
      <w:r w:rsidR="00D73389">
        <w:rPr>
          <w:rFonts w:ascii="Calibri" w:hAnsi="Calibri" w:cs="Arial"/>
          <w:bCs/>
          <w:iCs/>
          <w:sz w:val="20"/>
          <w:szCs w:val="20"/>
          <w:lang w:eastAsia="sk-SK"/>
        </w:rPr>
        <w:t>a</w:t>
      </w:r>
      <w:r w:rsidR="00881F4E">
        <w:rPr>
          <w:rFonts w:ascii="Calibri" w:hAnsi="Calibri" w:cs="Arial"/>
          <w:bCs/>
          <w:iCs/>
          <w:sz w:val="20"/>
          <w:szCs w:val="20"/>
          <w:lang w:eastAsia="sk-SK"/>
        </w:rPr>
        <w:t>/b</w:t>
      </w:r>
      <w:r w:rsidR="005E3502">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týchto </w:t>
      </w:r>
      <w:r w:rsidR="000265E6">
        <w:rPr>
          <w:rFonts w:ascii="Calibri" w:hAnsi="Calibri" w:cs="Arial"/>
          <w:bCs/>
          <w:iCs/>
          <w:sz w:val="20"/>
          <w:szCs w:val="20"/>
          <w:lang w:eastAsia="sk-SK"/>
        </w:rPr>
        <w:t>S</w:t>
      </w:r>
      <w:r w:rsidR="005E3502">
        <w:rPr>
          <w:rFonts w:ascii="Calibri" w:hAnsi="Calibri" w:cs="Arial"/>
          <w:bCs/>
          <w:iCs/>
          <w:sz w:val="20"/>
          <w:szCs w:val="20"/>
          <w:lang w:eastAsia="sk-SK"/>
        </w:rPr>
        <w:t>P.</w:t>
      </w:r>
    </w:p>
    <w:p w14:paraId="180840D0" w14:textId="77777777" w:rsidR="00AD5E45" w:rsidRDefault="00AD5E45"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870C9">
      <w:pPr>
        <w:pStyle w:val="Odsekzoznamu"/>
        <w:tabs>
          <w:tab w:val="left" w:pos="426"/>
        </w:tabs>
        <w:ind w:left="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2B6D80" w:rsidRDefault="005A6578" w:rsidP="002B6D80">
      <w:pPr>
        <w:pStyle w:val="Odsekzoznamu"/>
        <w:ind w:left="360"/>
        <w:jc w:val="both"/>
        <w:rPr>
          <w:rFonts w:ascii="Calibri" w:hAnsi="Calibri" w:cs="Arial"/>
          <w:bCs/>
          <w:iCs/>
          <w:sz w:val="20"/>
          <w:szCs w:val="20"/>
          <w:lang w:eastAsia="sk-SK"/>
        </w:rPr>
      </w:pPr>
    </w:p>
    <w:p w14:paraId="0BCDBEB8" w14:textId="2A658D07" w:rsidR="00BE36E5" w:rsidRDefault="005A6578" w:rsidP="002F4C0B">
      <w:pPr>
        <w:pStyle w:val="Odsekzoznamu"/>
        <w:numPr>
          <w:ilvl w:val="1"/>
          <w:numId w:val="18"/>
        </w:numPr>
        <w:tabs>
          <w:tab w:val="left" w:pos="426"/>
        </w:tabs>
        <w:jc w:val="both"/>
        <w:rPr>
          <w:rFonts w:asciiTheme="minorHAnsi" w:hAnsiTheme="minorHAnsi" w:cstheme="minorHAnsi"/>
          <w:bCs/>
          <w:iCs/>
          <w:sz w:val="20"/>
          <w:szCs w:val="20"/>
          <w:lang w:eastAsia="sk-SK"/>
        </w:rPr>
      </w:pPr>
      <w:r w:rsidRPr="002800D8">
        <w:rPr>
          <w:rFonts w:ascii="Calibri" w:hAnsi="Calibri" w:cs="Arial"/>
          <w:bCs/>
          <w:iCs/>
          <w:sz w:val="20"/>
          <w:szCs w:val="20"/>
          <w:lang w:eastAsia="sk-SK"/>
        </w:rPr>
        <w:t>Uchádzač</w:t>
      </w:r>
      <w:r w:rsidRPr="00147D1F">
        <w:rPr>
          <w:rFonts w:ascii="Calibri" w:hAnsi="Calibri" w:cs="Arial"/>
          <w:bCs/>
          <w:iCs/>
          <w:sz w:val="20"/>
          <w:szCs w:val="20"/>
          <w:lang w:eastAsia="sk-SK"/>
        </w:rPr>
        <w:t xml:space="preserve"> predloží vo svojej ponuke </w:t>
      </w:r>
      <w:r w:rsidRPr="00147D1F">
        <w:rPr>
          <w:rFonts w:ascii="Calibri" w:hAnsi="Calibri" w:cs="Arial"/>
          <w:b/>
          <w:iCs/>
          <w:sz w:val="20"/>
          <w:szCs w:val="20"/>
          <w:lang w:eastAsia="sk-SK"/>
        </w:rPr>
        <w:t>vecný a časový harmonogram realizácie 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w:t>
      </w:r>
      <w:r w:rsidR="00273608">
        <w:rPr>
          <w:rFonts w:ascii="Calibri" w:hAnsi="Calibri" w:cs="Arial"/>
          <w:b/>
          <w:iCs/>
          <w:sz w:val="20"/>
          <w:szCs w:val="20"/>
          <w:lang w:eastAsia="sk-SK"/>
        </w:rPr>
        <w:t xml:space="preserve">             </w:t>
      </w:r>
      <w:r w:rsidRPr="00D73389">
        <w:rPr>
          <w:rFonts w:ascii="Calibri" w:hAnsi="Calibri" w:cs="Arial"/>
          <w:b/>
          <w:iCs/>
          <w:sz w:val="20"/>
          <w:szCs w:val="20"/>
          <w:lang w:eastAsia="sk-SK"/>
        </w:rPr>
        <w:t xml:space="preserve"> </w:t>
      </w:r>
      <w:r w:rsidR="00273608">
        <w:rPr>
          <w:rFonts w:ascii="Calibri" w:hAnsi="Calibri" w:cs="Arial"/>
          <w:b/>
          <w:iCs/>
          <w:sz w:val="20"/>
          <w:szCs w:val="20"/>
          <w:lang w:eastAsia="sk-SK"/>
        </w:rPr>
        <w:t xml:space="preserve">s </w:t>
      </w:r>
      <w:r w:rsidR="00DD497A">
        <w:rPr>
          <w:rFonts w:ascii="Calibri" w:hAnsi="Calibri" w:cs="Arial"/>
          <w:b/>
          <w:iCs/>
          <w:sz w:val="20"/>
          <w:szCs w:val="20"/>
          <w:lang w:eastAsia="sk-SK"/>
        </w:rPr>
        <w:t>výkaz</w:t>
      </w:r>
      <w:r w:rsidR="00AD5E45">
        <w:rPr>
          <w:rFonts w:ascii="Calibri" w:hAnsi="Calibri" w:cs="Arial"/>
          <w:b/>
          <w:iCs/>
          <w:sz w:val="20"/>
          <w:szCs w:val="20"/>
          <w:lang w:eastAsia="sk-SK"/>
        </w:rPr>
        <w:t>mi</w:t>
      </w:r>
      <w:r w:rsidR="00DD497A">
        <w:rPr>
          <w:rFonts w:ascii="Calibri" w:hAnsi="Calibri" w:cs="Arial"/>
          <w:b/>
          <w:iCs/>
          <w:sz w:val="20"/>
          <w:szCs w:val="20"/>
          <w:lang w:eastAsia="sk-SK"/>
        </w:rPr>
        <w:t xml:space="preserve"> výmer</w:t>
      </w:r>
      <w:r w:rsidR="00DD497A"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a </w:t>
      </w:r>
      <w:r w:rsidR="00DD497A" w:rsidRPr="00D73389">
        <w:rPr>
          <w:rFonts w:ascii="Calibri" w:hAnsi="Calibri" w:cs="Arial"/>
          <w:b/>
          <w:iCs/>
          <w:sz w:val="20"/>
          <w:szCs w:val="20"/>
          <w:lang w:eastAsia="sk-SK"/>
        </w:rPr>
        <w:t>projektov</w:t>
      </w:r>
      <w:r w:rsidR="00DD497A">
        <w:rPr>
          <w:rFonts w:ascii="Calibri" w:hAnsi="Calibri" w:cs="Arial"/>
          <w:b/>
          <w:iCs/>
          <w:sz w:val="20"/>
          <w:szCs w:val="20"/>
          <w:lang w:eastAsia="sk-SK"/>
        </w:rPr>
        <w:t>ou</w:t>
      </w:r>
      <w:r w:rsidR="00DD497A" w:rsidRPr="00D73389">
        <w:rPr>
          <w:rFonts w:ascii="Calibri" w:hAnsi="Calibri" w:cs="Arial"/>
          <w:b/>
          <w:iCs/>
          <w:sz w:val="20"/>
          <w:szCs w:val="20"/>
          <w:lang w:eastAsia="sk-SK"/>
        </w:rPr>
        <w:t xml:space="preserve"> dokumentác</w:t>
      </w:r>
      <w:r w:rsidR="00DD497A">
        <w:rPr>
          <w:rFonts w:ascii="Calibri" w:hAnsi="Calibri" w:cs="Arial"/>
          <w:b/>
          <w:iCs/>
          <w:sz w:val="20"/>
          <w:szCs w:val="20"/>
          <w:lang w:eastAsia="sk-SK"/>
        </w:rPr>
        <w:t>iou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w:t>
      </w:r>
      <w:r w:rsidR="005E3502" w:rsidRPr="002B6D80">
        <w:rPr>
          <w:rFonts w:asciiTheme="minorHAnsi" w:hAnsiTheme="minorHAnsi" w:cstheme="minorHAnsi"/>
          <w:bCs/>
          <w:iCs/>
          <w:sz w:val="20"/>
          <w:szCs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w:t>
      </w:r>
      <w:r w:rsidR="005E3502" w:rsidRPr="00E42E2E">
        <w:rPr>
          <w:rFonts w:asciiTheme="minorHAnsi" w:hAnsiTheme="minorHAnsi" w:cstheme="minorHAnsi"/>
          <w:bCs/>
          <w:iCs/>
          <w:sz w:val="20"/>
          <w:szCs w:val="20"/>
          <w:lang w:eastAsia="sk-SK"/>
        </w:rPr>
        <w:t xml:space="preserve">vykonanie diela. </w:t>
      </w:r>
      <w:r w:rsidR="005E3502" w:rsidRPr="00E42E2E">
        <w:rPr>
          <w:rFonts w:asciiTheme="minorHAnsi" w:hAnsiTheme="minorHAnsi" w:cstheme="minorHAnsi"/>
          <w:b/>
          <w:bCs/>
          <w:iCs/>
          <w:sz w:val="20"/>
          <w:szCs w:val="20"/>
          <w:lang w:eastAsia="sk-SK"/>
        </w:rPr>
        <w:t>Časové údaje o začiatku a konci výstavby</w:t>
      </w:r>
      <w:r w:rsidR="00E77376">
        <w:rPr>
          <w:rFonts w:asciiTheme="minorHAnsi" w:hAnsiTheme="minorHAnsi" w:cstheme="minorHAnsi"/>
          <w:b/>
          <w:bCs/>
          <w:iCs/>
          <w:sz w:val="20"/>
          <w:szCs w:val="20"/>
          <w:lang w:eastAsia="sk-SK"/>
        </w:rPr>
        <w:t>,</w:t>
      </w:r>
      <w:r w:rsidR="005E3502" w:rsidRPr="00E42E2E">
        <w:rPr>
          <w:rFonts w:asciiTheme="minorHAnsi" w:hAnsiTheme="minorHAnsi" w:cstheme="minorHAnsi"/>
          <w:b/>
          <w:bCs/>
          <w:iCs/>
          <w:sz w:val="20"/>
          <w:szCs w:val="20"/>
          <w:lang w:eastAsia="sk-SK"/>
        </w:rPr>
        <w:t xml:space="preserve"> ak sú uvedené</w:t>
      </w:r>
      <w:r w:rsidR="007402D1" w:rsidRPr="00E42E2E">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v dokumentácii, nie sú pre uchádzača záväzné</w:t>
      </w:r>
      <w:r w:rsidR="005E3502" w:rsidRPr="00E42E2E">
        <w:rPr>
          <w:rFonts w:asciiTheme="minorHAnsi" w:hAnsiTheme="minorHAnsi" w:cstheme="minorHAnsi"/>
          <w:bCs/>
          <w:iCs/>
          <w:sz w:val="20"/>
          <w:szCs w:val="20"/>
          <w:lang w:eastAsia="sk-SK"/>
        </w:rPr>
        <w:t xml:space="preserve">, uchádzač vypracuje vlastný harmonogram s tým, že maximálna lehota zhotovenia predmetu zákazky </w:t>
      </w:r>
      <w:r w:rsidR="005E3502" w:rsidRPr="00E42E2E">
        <w:rPr>
          <w:rFonts w:asciiTheme="minorHAnsi" w:hAnsiTheme="minorHAnsi" w:cstheme="minorHAnsi"/>
          <w:b/>
          <w:bCs/>
          <w:iCs/>
          <w:sz w:val="20"/>
          <w:szCs w:val="20"/>
          <w:lang w:eastAsia="sk-SK"/>
        </w:rPr>
        <w:t>odo</w:t>
      </w:r>
      <w:r w:rsidR="005E3502" w:rsidRPr="002B6D80">
        <w:rPr>
          <w:rFonts w:asciiTheme="minorHAnsi" w:hAnsiTheme="minorHAnsi" w:cstheme="minorHAnsi"/>
          <w:b/>
          <w:bCs/>
          <w:iCs/>
          <w:sz w:val="20"/>
          <w:szCs w:val="20"/>
          <w:lang w:eastAsia="sk-SK"/>
        </w:rPr>
        <w:t xml:space="preserve"> dňa odovzdania staveniska </w:t>
      </w:r>
      <w:r w:rsidR="005E3502" w:rsidRPr="002B6D80">
        <w:rPr>
          <w:rFonts w:asciiTheme="minorHAnsi" w:hAnsiTheme="minorHAnsi" w:cstheme="minorHAnsi"/>
          <w:bCs/>
          <w:iCs/>
          <w:sz w:val="20"/>
          <w:szCs w:val="20"/>
          <w:lang w:eastAsia="sk-SK"/>
        </w:rPr>
        <w:t xml:space="preserve">musí byť dodržaná. </w:t>
      </w:r>
    </w:p>
    <w:p w14:paraId="5811B9DA" w14:textId="77777777" w:rsidR="00BE36E5" w:rsidRDefault="00BE36E5" w:rsidP="005E3502">
      <w:pPr>
        <w:jc w:val="both"/>
        <w:rPr>
          <w:rFonts w:asciiTheme="minorHAnsi" w:hAnsiTheme="minorHAnsi" w:cstheme="minorHAnsi"/>
          <w:bCs/>
          <w:iCs/>
          <w:sz w:val="20"/>
          <w:szCs w:val="20"/>
          <w:lang w:eastAsia="sk-SK"/>
        </w:rPr>
      </w:pPr>
    </w:p>
    <w:p w14:paraId="0BE6DA74" w14:textId="7E0656A6" w:rsidR="00865D02" w:rsidRPr="002B6D80" w:rsidRDefault="005E3502" w:rsidP="002B6D80">
      <w:pPr>
        <w:jc w:val="both"/>
        <w:rPr>
          <w:rFonts w:ascii="Cambria" w:hAnsi="Cambria" w:cs="Calibri"/>
          <w:bCs/>
          <w:iCs/>
          <w:sz w:val="20"/>
          <w:szCs w:val="20"/>
          <w:lang w:eastAsia="sk-SK"/>
        </w:rPr>
      </w:pPr>
      <w:r w:rsidRPr="002B6D80">
        <w:rPr>
          <w:rFonts w:asciiTheme="minorHAnsi" w:hAnsiTheme="minorHAnsi" w:cstheme="minorHAnsi"/>
          <w:bCs/>
          <w:iCs/>
          <w:sz w:val="20"/>
          <w:szCs w:val="20"/>
          <w:lang w:eastAsia="sk-SK"/>
        </w:rPr>
        <w:t xml:space="preserve">Uchádzač môže navrhnúť aj kratšiu lehotu zhotovenia predmetu zákazky ako je uvedená maximálna lehota. </w:t>
      </w:r>
      <w:bookmarkStart w:id="12" w:name="_Hlk88065994"/>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01.09.2021, 02.09.2021, atď.</w:t>
      </w:r>
      <w:r w:rsidR="00AB61CA">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Ak vecný a časový harmonogram realizácie prác nebude korešpondovať s dokumentáciou (napríklad z dôvodu nereálnych lehôt </w:t>
      </w:r>
      <w:r w:rsidR="00624665">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pri použitých technológiách), verejný obstarávateľ bude toto považovať za nesplnenie požiadaviek verejného obstarávateľa na predmet zákazky a takáto ponuka bude vylúčená. </w:t>
      </w:r>
      <w:bookmarkEnd w:id="12"/>
      <w:r w:rsidRPr="002B6D80">
        <w:rPr>
          <w:rFonts w:asciiTheme="minorHAnsi" w:hAnsiTheme="minorHAnsi" w:cstheme="minorHAnsi"/>
          <w:b/>
          <w:bCs/>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2B6D80">
        <w:rPr>
          <w:rFonts w:asciiTheme="minorHAnsi" w:hAnsiTheme="minorHAnsi" w:cstheme="minorHAnsi"/>
          <w:bCs/>
          <w:iCs/>
          <w:sz w:val="20"/>
          <w:szCs w:val="20"/>
          <w:lang w:eastAsia="sk-SK"/>
        </w:rPr>
        <w:t xml:space="preserve"> Verejným obstarávateľom odsúhlasený harmonogram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17541974" w:rsidR="005A6578" w:rsidRPr="00147D1F" w:rsidRDefault="005A6578" w:rsidP="002F4C0B">
      <w:pPr>
        <w:pStyle w:val="Odsekzoznamu"/>
        <w:numPr>
          <w:ilvl w:val="1"/>
          <w:numId w:val="18"/>
        </w:numPr>
        <w:tabs>
          <w:tab w:val="left" w:pos="426"/>
        </w:tabs>
        <w:jc w:val="both"/>
        <w:rPr>
          <w:rFonts w:ascii="Calibri" w:hAnsi="Calibri" w:cs="Arial"/>
          <w:bCs/>
          <w:iCs/>
          <w:sz w:val="20"/>
          <w:szCs w:val="20"/>
          <w:lang w:eastAsia="sk-SK"/>
        </w:rPr>
      </w:pPr>
      <w:r w:rsidRPr="002B6D80">
        <w:rPr>
          <w:rFonts w:ascii="Calibri" w:hAnsi="Calibri" w:cs="Arial"/>
          <w:bCs/>
          <w:iCs/>
          <w:sz w:val="20"/>
          <w:szCs w:val="20"/>
          <w:lang w:eastAsia="sk-SK"/>
        </w:rPr>
        <w:t xml:space="preserve">V prípade, </w:t>
      </w:r>
      <w:r w:rsidRPr="002B6D80">
        <w:rPr>
          <w:rFonts w:ascii="Calibri" w:hAnsi="Calibri" w:cs="Arial"/>
          <w:b/>
          <w:iCs/>
          <w:sz w:val="20"/>
          <w:szCs w:val="20"/>
          <w:lang w:eastAsia="sk-SK"/>
        </w:rPr>
        <w:t>ak uchádzač</w:t>
      </w:r>
      <w:r w:rsidRPr="002B6D80">
        <w:rPr>
          <w:rFonts w:ascii="Calibri" w:hAnsi="Calibri" w:cs="Arial"/>
          <w:bCs/>
          <w:iCs/>
          <w:sz w:val="20"/>
          <w:szCs w:val="20"/>
          <w:lang w:eastAsia="sk-SK"/>
        </w:rPr>
        <w:t xml:space="preserve"> pri spracovaní ceny predmetu zákazky </w:t>
      </w:r>
      <w:r w:rsidRPr="002B6D80">
        <w:rPr>
          <w:rFonts w:ascii="Calibri" w:hAnsi="Calibri" w:cs="Arial"/>
          <w:b/>
          <w:iCs/>
          <w:sz w:val="20"/>
          <w:szCs w:val="20"/>
          <w:lang w:eastAsia="sk-SK"/>
        </w:rPr>
        <w:t>použije ekvivalentné výrobky a zariadenia,</w:t>
      </w:r>
      <w:r w:rsidR="00147D1F" w:rsidRPr="002B6D80">
        <w:rPr>
          <w:rFonts w:ascii="Calibri" w:hAnsi="Calibri" w:cs="Arial"/>
          <w:b/>
          <w:iCs/>
          <w:sz w:val="20"/>
          <w:szCs w:val="20"/>
          <w:lang w:eastAsia="sk-SK"/>
        </w:rPr>
        <w:t xml:space="preserve"> </w:t>
      </w:r>
      <w:r w:rsidRPr="002B6D80">
        <w:rPr>
          <w:rFonts w:ascii="Calibri" w:hAnsi="Calibri" w:cs="Arial"/>
          <w:b/>
          <w:iCs/>
          <w:sz w:val="20"/>
          <w:szCs w:val="20"/>
          <w:lang w:eastAsia="sk-SK"/>
        </w:rPr>
        <w:t>predloží</w:t>
      </w:r>
      <w:r w:rsidRPr="00BE36E5">
        <w:rPr>
          <w:rFonts w:ascii="Calibri" w:hAnsi="Calibri" w:cs="Arial"/>
          <w:bCs/>
          <w:iCs/>
          <w:sz w:val="20"/>
          <w:szCs w:val="20"/>
          <w:lang w:eastAsia="sk-SK"/>
        </w:rPr>
        <w:t xml:space="preserve"> do ponuky aj</w:t>
      </w:r>
      <w:r w:rsidRPr="00147D1F">
        <w:rPr>
          <w:rFonts w:ascii="Calibri" w:hAnsi="Calibri" w:cs="Arial"/>
          <w:bCs/>
          <w:iCs/>
          <w:sz w:val="20"/>
          <w:szCs w:val="20"/>
          <w:lang w:eastAsia="sk-SK"/>
        </w:rPr>
        <w:t xml:space="preserve">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w:t>
      </w:r>
      <w:r w:rsidR="00624665">
        <w:rPr>
          <w:rFonts w:ascii="Calibri" w:hAnsi="Calibri" w:cs="Arial"/>
          <w:bCs/>
          <w:iCs/>
          <w:sz w:val="20"/>
          <w:szCs w:val="20"/>
          <w:lang w:eastAsia="sk-SK"/>
        </w:rPr>
        <w:t xml:space="preserve">                </w:t>
      </w:r>
      <w:r w:rsidRPr="00147D1F">
        <w:rPr>
          <w:rFonts w:ascii="Calibri" w:hAnsi="Calibri" w:cs="Arial"/>
          <w:bCs/>
          <w:iCs/>
          <w:sz w:val="20"/>
          <w:szCs w:val="20"/>
          <w:lang w:eastAsia="sk-SK"/>
        </w:rPr>
        <w:t>v členení podľa poskytnut</w:t>
      </w:r>
      <w:r w:rsidR="00327C11">
        <w:rPr>
          <w:rFonts w:ascii="Calibri" w:hAnsi="Calibri" w:cs="Arial"/>
          <w:bCs/>
          <w:iCs/>
          <w:sz w:val="20"/>
          <w:szCs w:val="20"/>
          <w:lang w:eastAsia="sk-SK"/>
        </w:rPr>
        <w:t xml:space="preserve">ých </w:t>
      </w:r>
      <w:r w:rsidR="00AD5E45">
        <w:rPr>
          <w:rFonts w:ascii="Calibri" w:hAnsi="Calibri" w:cs="Arial"/>
          <w:bCs/>
          <w:iCs/>
          <w:sz w:val="20"/>
          <w:szCs w:val="20"/>
          <w:lang w:eastAsia="sk-SK"/>
        </w:rPr>
        <w:t>výkaz</w:t>
      </w:r>
      <w:r w:rsidR="00327C11">
        <w:rPr>
          <w:rFonts w:ascii="Calibri" w:hAnsi="Calibri" w:cs="Arial"/>
          <w:bCs/>
          <w:iCs/>
          <w:sz w:val="20"/>
          <w:szCs w:val="20"/>
          <w:lang w:eastAsia="sk-SK"/>
        </w:rPr>
        <w:t>ov</w:t>
      </w:r>
      <w:r w:rsidR="00AD5E45">
        <w:rPr>
          <w:rFonts w:ascii="Calibri" w:hAnsi="Calibri" w:cs="Arial"/>
          <w:bCs/>
          <w:iCs/>
          <w:sz w:val="20"/>
          <w:szCs w:val="20"/>
          <w:lang w:eastAsia="sk-SK"/>
        </w:rPr>
        <w:t xml:space="preserve"> </w:t>
      </w:r>
      <w:r w:rsidR="00DD497A">
        <w:rPr>
          <w:rFonts w:ascii="Calibri" w:hAnsi="Calibri" w:cs="Arial"/>
          <w:bCs/>
          <w:iCs/>
          <w:sz w:val="20"/>
          <w:szCs w:val="20"/>
          <w:lang w:eastAsia="sk-SK"/>
        </w:rPr>
        <w:t>výmer</w:t>
      </w:r>
      <w:r w:rsidRPr="00147D1F">
        <w:rPr>
          <w:rFonts w:ascii="Calibri" w:hAnsi="Calibri" w:cs="Arial"/>
          <w:bCs/>
          <w:iCs/>
          <w:sz w:val="20"/>
          <w:szCs w:val="20"/>
          <w:lang w:eastAsia="sk-SK"/>
        </w:rPr>
        <w:t>,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w:t>
      </w:r>
      <w:r w:rsidR="00327C11">
        <w:rPr>
          <w:rFonts w:ascii="Calibri" w:hAnsi="Calibri" w:cs="Arial"/>
          <w:bCs/>
          <w:iCs/>
          <w:sz w:val="20"/>
          <w:szCs w:val="20"/>
          <w:lang w:eastAsia="sk-SK"/>
        </w:rPr>
        <w:t> </w:t>
      </w:r>
      <w:r w:rsidR="00327C11" w:rsidRPr="00147D1F">
        <w:rPr>
          <w:rFonts w:ascii="Calibri" w:hAnsi="Calibri" w:cs="Arial"/>
          <w:bCs/>
          <w:iCs/>
          <w:sz w:val="20"/>
          <w:szCs w:val="20"/>
          <w:lang w:eastAsia="sk-SK"/>
        </w:rPr>
        <w:t>poskytnut</w:t>
      </w:r>
      <w:r w:rsidR="00327C11">
        <w:rPr>
          <w:rFonts w:ascii="Calibri" w:hAnsi="Calibri" w:cs="Arial"/>
          <w:bCs/>
          <w:iCs/>
          <w:sz w:val="20"/>
          <w:szCs w:val="20"/>
          <w:lang w:eastAsia="sk-SK"/>
        </w:rPr>
        <w:t xml:space="preserve">ých </w:t>
      </w:r>
      <w:r w:rsidR="00DD497A">
        <w:rPr>
          <w:rFonts w:ascii="Calibri" w:hAnsi="Calibri" w:cs="Arial"/>
          <w:bCs/>
          <w:iCs/>
          <w:sz w:val="20"/>
          <w:szCs w:val="20"/>
          <w:lang w:eastAsia="sk-SK"/>
        </w:rPr>
        <w:t>výkaz</w:t>
      </w:r>
      <w:r w:rsidR="00327C11">
        <w:rPr>
          <w:rFonts w:ascii="Calibri" w:hAnsi="Calibri" w:cs="Arial"/>
          <w:bCs/>
          <w:iCs/>
          <w:sz w:val="20"/>
          <w:szCs w:val="20"/>
          <w:lang w:eastAsia="sk-SK"/>
        </w:rPr>
        <w:t>och</w:t>
      </w:r>
      <w:r w:rsidR="00DD497A">
        <w:rPr>
          <w:rFonts w:ascii="Calibri" w:hAnsi="Calibri" w:cs="Arial"/>
          <w:bCs/>
          <w:iCs/>
          <w:sz w:val="20"/>
          <w:szCs w:val="20"/>
          <w:lang w:eastAsia="sk-SK"/>
        </w:rPr>
        <w:t xml:space="preserve"> výmer</w:t>
      </w:r>
      <w:r w:rsidRPr="00147D1F">
        <w:rPr>
          <w:rFonts w:ascii="Calibri" w:hAnsi="Calibri" w:cs="Arial"/>
          <w:bCs/>
          <w:iCs/>
          <w:sz w:val="20"/>
          <w:szCs w:val="20"/>
          <w:lang w:eastAsia="sk-SK"/>
        </w:rPr>
        <w:t xml:space="preserv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2B13E44" w14:textId="129316CE" w:rsidR="005A6578" w:rsidRPr="00147D1F" w:rsidRDefault="005A6578" w:rsidP="002F4C0B">
      <w:pPr>
        <w:pStyle w:val="Odsekzoznamu"/>
        <w:numPr>
          <w:ilvl w:val="1"/>
          <w:numId w:val="18"/>
        </w:numPr>
        <w:tabs>
          <w:tab w:val="left" w:pos="426"/>
        </w:tabs>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w:t>
      </w:r>
      <w:r w:rsidR="00C0411F">
        <w:rPr>
          <w:rFonts w:ascii="Calibri" w:hAnsi="Calibri" w:cs="Arial"/>
          <w:bCs/>
          <w:iCs/>
          <w:sz w:val="20"/>
          <w:szCs w:val="20"/>
          <w:lang w:eastAsia="sk-SK"/>
        </w:rPr>
        <w:t> </w:t>
      </w:r>
      <w:r w:rsidRPr="00147D1F">
        <w:rPr>
          <w:rFonts w:ascii="Calibri" w:hAnsi="Calibri" w:cs="Arial"/>
          <w:bCs/>
          <w:iCs/>
          <w:sz w:val="20"/>
          <w:szCs w:val="20"/>
          <w:lang w:eastAsia="sk-SK"/>
        </w:rPr>
        <w:t>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 xml:space="preserve">požiadavky, môže uchádzač predložiť aj materiály/výrobky lepších parametrov. Dôkaz o ich vhodnosti musí byť priložený v ponuke. Uchádzač je povinný s ponukou </w:t>
      </w:r>
      <w:r w:rsidRPr="002B6D80">
        <w:rPr>
          <w:rFonts w:ascii="Calibri" w:hAnsi="Calibri" w:cs="Arial"/>
          <w:bCs/>
          <w:iCs/>
          <w:sz w:val="20"/>
          <w:szCs w:val="20"/>
          <w:u w:val="single"/>
          <w:lang w:eastAsia="sk-SK"/>
        </w:rPr>
        <w:t>predložiť výrobný list tohto výrobku/materiálu, resp. iný vhodný doklad alebo dokument, v ktorom preukáže, že ním navrhovaný ekvivalent spĺňa rovnaké alebo lepšie parametre ako sú minimálne požiadavky uvedené v projektovej dokumentácii</w:t>
      </w:r>
      <w:r w:rsidRPr="00147D1F">
        <w:rPr>
          <w:rFonts w:ascii="Calibri" w:hAnsi="Calibri" w:cs="Arial"/>
          <w:bCs/>
          <w:iCs/>
          <w:sz w:val="20"/>
          <w:szCs w:val="20"/>
          <w:lang w:eastAsia="sk-SK"/>
        </w:rPr>
        <w:t>.</w:t>
      </w:r>
    </w:p>
    <w:p w14:paraId="762B6EAE" w14:textId="6644BFC8" w:rsidR="00E5007A" w:rsidRPr="002B6D80" w:rsidRDefault="00E5007A" w:rsidP="005A6578">
      <w:pPr>
        <w:jc w:val="both"/>
        <w:rPr>
          <w:rFonts w:asciiTheme="minorHAnsi" w:hAnsiTheme="minorHAnsi" w:cstheme="minorHAnsi"/>
          <w:b/>
          <w:bCs/>
          <w:iCs/>
          <w:szCs w:val="20"/>
        </w:rPr>
      </w:pPr>
    </w:p>
    <w:p w14:paraId="2B3CE9A0" w14:textId="77777777" w:rsidR="00E5007A" w:rsidRDefault="00E5007A" w:rsidP="00E5007A">
      <w:pPr>
        <w:pStyle w:val="tl1"/>
        <w:rPr>
          <w:rFonts w:ascii="Calibri" w:hAnsi="Calibri" w:cs="Calibri"/>
          <w:b/>
          <w:bCs/>
          <w:iCs/>
          <w:sz w:val="24"/>
          <w:szCs w:val="20"/>
        </w:rPr>
      </w:pPr>
    </w:p>
    <w:p w14:paraId="65E445FF" w14:textId="77777777" w:rsidR="00AC4592" w:rsidRDefault="00AC4592" w:rsidP="00E5007A">
      <w:pPr>
        <w:pStyle w:val="tl1"/>
        <w:rPr>
          <w:rFonts w:ascii="Calibri" w:hAnsi="Calibri" w:cs="Calibri"/>
          <w:b/>
          <w:bCs/>
          <w:iCs/>
          <w:sz w:val="24"/>
          <w:szCs w:val="20"/>
        </w:rPr>
      </w:pPr>
    </w:p>
    <w:p w14:paraId="169224DB" w14:textId="77777777" w:rsidR="00BE36E5" w:rsidRDefault="00BE36E5">
      <w:pPr>
        <w:spacing w:after="160" w:line="259" w:lineRule="auto"/>
        <w:rPr>
          <w:rFonts w:ascii="Calibri" w:hAnsi="Calibri" w:cs="Calibri"/>
          <w:b/>
          <w:bCs/>
          <w:iCs/>
          <w:szCs w:val="20"/>
          <w:lang w:eastAsia="sk-SK"/>
        </w:rPr>
      </w:pPr>
      <w:r>
        <w:rPr>
          <w:rFonts w:ascii="Calibri" w:hAnsi="Calibri" w:cs="Calibri"/>
          <w:b/>
          <w:bCs/>
          <w:iCs/>
          <w:szCs w:val="20"/>
        </w:rPr>
        <w:br w:type="page"/>
      </w:r>
    </w:p>
    <w:p w14:paraId="3F4818EB" w14:textId="6480A945" w:rsidR="00E5007A" w:rsidRPr="0063584C" w:rsidRDefault="00E5007A" w:rsidP="0009768A">
      <w:pPr>
        <w:pStyle w:val="tl1"/>
        <w:tabs>
          <w:tab w:val="left" w:pos="426"/>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12B02DD8" w14:textId="0FC54928" w:rsidR="00C2618B" w:rsidRPr="003D4E93" w:rsidRDefault="00E5007A" w:rsidP="002F4C0B">
      <w:pPr>
        <w:pStyle w:val="tl1"/>
        <w:numPr>
          <w:ilvl w:val="0"/>
          <w:numId w:val="19"/>
        </w:numPr>
        <w:tabs>
          <w:tab w:val="left" w:pos="426"/>
        </w:tabs>
        <w:ind w:left="0" w:firstLine="0"/>
        <w:rPr>
          <w:rFonts w:asciiTheme="minorHAnsi" w:hAnsiTheme="minorHAnsi" w:cstheme="minorHAnsi"/>
          <w:b/>
          <w:sz w:val="20"/>
          <w:szCs w:val="20"/>
          <w:u w:val="single"/>
        </w:rPr>
      </w:pPr>
      <w:r w:rsidRPr="003D4E93">
        <w:rPr>
          <w:rFonts w:asciiTheme="minorHAnsi" w:hAnsiTheme="minorHAnsi" w:cstheme="minorHAnsi"/>
          <w:sz w:val="20"/>
          <w:szCs w:val="20"/>
        </w:rPr>
        <w:t>Ve</w:t>
      </w:r>
      <w:r w:rsidR="00C2618B" w:rsidRPr="003D4E93">
        <w:rPr>
          <w:rFonts w:asciiTheme="minorHAnsi" w:hAnsiTheme="minorHAnsi" w:cstheme="minorHAnsi"/>
          <w:sz w:val="20"/>
          <w:szCs w:val="20"/>
        </w:rPr>
        <w:t xml:space="preserve">rejný obstarávateľ určuje svoje obchodné podmienky realizácie predmetu zákazky v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mluve</w:t>
      </w:r>
      <w:r w:rsidR="00C2618B" w:rsidRPr="003D4E93">
        <w:rPr>
          <w:rFonts w:asciiTheme="minorHAnsi" w:hAnsiTheme="minorHAnsi" w:cstheme="minorHAnsi"/>
          <w:sz w:val="20"/>
          <w:szCs w:val="20"/>
        </w:rPr>
        <w:t xml:space="preserve">, ktorá bude uzavretá s úspešným uchádzačom za splnenia podmienok uvedených v týchto SP. Zmluva tvorí Prílohu č. 1 týchto SP (v závislosti od časti predmetu zákazky). </w:t>
      </w:r>
      <w:r w:rsidR="00C2618B" w:rsidRPr="003D4E93">
        <w:rPr>
          <w:rFonts w:asciiTheme="minorHAnsi" w:hAnsiTheme="minorHAnsi" w:cstheme="minorHAnsi"/>
          <w:sz w:val="20"/>
          <w:szCs w:val="20"/>
          <w:u w:val="single"/>
        </w:rPr>
        <w:t xml:space="preserve">Uchádzač </w:t>
      </w:r>
      <w:r w:rsidR="00C2618B" w:rsidRPr="003D4E93">
        <w:rPr>
          <w:rFonts w:asciiTheme="minorHAnsi" w:hAnsiTheme="minorHAnsi" w:cstheme="minorHAnsi"/>
          <w:b/>
          <w:bCs/>
          <w:sz w:val="20"/>
          <w:szCs w:val="20"/>
          <w:u w:val="single"/>
        </w:rPr>
        <w:t>predložením ponuky vyjadruje súhlas so zmluvnými podmienkami</w:t>
      </w:r>
      <w:r w:rsidR="00C2618B" w:rsidRPr="003D4E93">
        <w:rPr>
          <w:rFonts w:asciiTheme="minorHAnsi" w:hAnsiTheme="minorHAnsi" w:cstheme="minorHAnsi"/>
          <w:sz w:val="20"/>
          <w:szCs w:val="20"/>
          <w:u w:val="single"/>
        </w:rPr>
        <w:t>, ktoré verejný obstarávateľ uviedol v záväznom návrhu zmluvy v </w:t>
      </w:r>
      <w:r w:rsidR="00C2618B">
        <w:rPr>
          <w:rFonts w:asciiTheme="minorHAnsi" w:hAnsiTheme="minorHAnsi" w:cstheme="minorHAnsi"/>
          <w:sz w:val="20"/>
          <w:szCs w:val="20"/>
          <w:u w:val="single"/>
        </w:rPr>
        <w:t>P</w:t>
      </w:r>
      <w:r w:rsidR="00C2618B" w:rsidRPr="003D4E93">
        <w:rPr>
          <w:rFonts w:asciiTheme="minorHAnsi" w:hAnsiTheme="minorHAnsi" w:cstheme="minorHAnsi"/>
          <w:sz w:val="20"/>
          <w:szCs w:val="20"/>
          <w:u w:val="single"/>
        </w:rPr>
        <w:t xml:space="preserve">rílohe č. </w:t>
      </w:r>
      <w:r w:rsidR="00747DE5">
        <w:rPr>
          <w:rFonts w:asciiTheme="minorHAnsi" w:hAnsiTheme="minorHAnsi" w:cstheme="minorHAnsi"/>
          <w:sz w:val="20"/>
          <w:szCs w:val="20"/>
          <w:u w:val="single"/>
        </w:rPr>
        <w:t>1</w:t>
      </w:r>
      <w:r w:rsidR="00C2618B">
        <w:rPr>
          <w:rFonts w:asciiTheme="minorHAnsi" w:hAnsiTheme="minorHAnsi" w:cstheme="minorHAnsi"/>
          <w:sz w:val="20"/>
          <w:szCs w:val="20"/>
          <w:u w:val="single"/>
        </w:rPr>
        <w:t xml:space="preserve"> </w:t>
      </w:r>
      <w:r w:rsidR="00C2618B" w:rsidRPr="003D4E93">
        <w:rPr>
          <w:rFonts w:asciiTheme="minorHAnsi" w:hAnsiTheme="minorHAnsi" w:cstheme="minorHAnsi"/>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1DD9536E" w14:textId="0EA91CA6" w:rsidR="00C2618B" w:rsidRDefault="00C2618B" w:rsidP="002F4C0B">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Verejný obstarávateľ považuje zmluvné podmienky uvedené v </w:t>
      </w:r>
      <w:r>
        <w:rPr>
          <w:rFonts w:asciiTheme="minorHAnsi" w:hAnsiTheme="minorHAnsi" w:cstheme="minorHAnsi"/>
          <w:sz w:val="20"/>
          <w:szCs w:val="20"/>
        </w:rPr>
        <w:t>P</w:t>
      </w:r>
      <w:r w:rsidRPr="003D4E93">
        <w:rPr>
          <w:rFonts w:asciiTheme="minorHAnsi" w:hAnsiTheme="minorHAnsi" w:cstheme="minorHAnsi"/>
          <w:sz w:val="20"/>
          <w:szCs w:val="20"/>
        </w:rPr>
        <w:t xml:space="preserve">rílohe č. </w:t>
      </w:r>
      <w:r w:rsidRPr="006C2966">
        <w:rPr>
          <w:rFonts w:asciiTheme="minorHAnsi" w:hAnsiTheme="minorHAnsi" w:cstheme="minorHAnsi"/>
          <w:sz w:val="20"/>
          <w:szCs w:val="20"/>
          <w:u w:val="single"/>
        </w:rPr>
        <w:t>1</w:t>
      </w:r>
      <w:r w:rsidR="00747DE5">
        <w:rPr>
          <w:rFonts w:asciiTheme="minorHAnsi" w:hAnsiTheme="minorHAnsi" w:cstheme="minorHAnsi"/>
          <w:sz w:val="20"/>
          <w:szCs w:val="20"/>
          <w:u w:val="single"/>
        </w:rPr>
        <w:t xml:space="preserve"> </w:t>
      </w:r>
      <w:r w:rsidRPr="003D4E93">
        <w:rPr>
          <w:rFonts w:asciiTheme="minorHAnsi" w:hAnsiTheme="minorHAnsi" w:cstheme="minorHAnsi"/>
          <w:sz w:val="20"/>
          <w:szCs w:val="20"/>
        </w:rPr>
        <w:t xml:space="preserve">týchto SP za nemenné, s výnimkou zmien vo formálnych náležitostiach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 xml:space="preserve">mluvy </w:t>
      </w:r>
      <w:r w:rsidRPr="003D4E93">
        <w:rPr>
          <w:rFonts w:asciiTheme="minorHAnsi" w:hAnsiTheme="minorHAnsi" w:cstheme="minorHAnsi"/>
          <w:sz w:val="20"/>
          <w:szCs w:val="20"/>
        </w:rPr>
        <w:t xml:space="preserve">a takých zmien, ktoré by pozíciu verejného obstarávateľa (objednávateľa) oproti úspešnému uchádzačovi (zhotoviteľovi) zvýhodňovali (išli by v neprospech úspešného uchádzača). </w:t>
      </w:r>
    </w:p>
    <w:p w14:paraId="6E49E381" w14:textId="77777777" w:rsidR="00C2618B" w:rsidRPr="003D4E93" w:rsidRDefault="00C2618B" w:rsidP="003D4E93">
      <w:pPr>
        <w:pStyle w:val="tl1"/>
        <w:tabs>
          <w:tab w:val="left" w:pos="426"/>
        </w:tabs>
        <w:rPr>
          <w:rFonts w:asciiTheme="minorHAnsi" w:hAnsiTheme="minorHAnsi" w:cstheme="minorHAnsi"/>
          <w:sz w:val="20"/>
          <w:szCs w:val="20"/>
        </w:rPr>
      </w:pPr>
    </w:p>
    <w:p w14:paraId="2F51554C" w14:textId="080553F1" w:rsidR="00C2618B" w:rsidRPr="003D4E93" w:rsidRDefault="00C2618B" w:rsidP="002F4C0B">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Zmluva</w:t>
      </w:r>
      <w:r w:rsidRPr="00781C8B">
        <w:rPr>
          <w:rFonts w:ascii="Cambria" w:hAnsi="Cambria" w:cs="Calibri"/>
          <w:sz w:val="20"/>
          <w:szCs w:val="20"/>
        </w:rPr>
        <w:t xml:space="preserve"> </w:t>
      </w:r>
      <w:r w:rsidR="00BA137E">
        <w:rPr>
          <w:rFonts w:asciiTheme="minorHAnsi" w:hAnsiTheme="minorHAnsi" w:cstheme="minorHAnsi"/>
          <w:sz w:val="20"/>
          <w:szCs w:val="20"/>
          <w:u w:val="single"/>
        </w:rPr>
        <w:t>(</w:t>
      </w:r>
      <w:r w:rsidR="00BA137E" w:rsidRPr="00BA137E">
        <w:rPr>
          <w:rFonts w:asciiTheme="minorHAnsi" w:hAnsiTheme="minorHAnsi" w:cstheme="minorHAnsi"/>
          <w:sz w:val="20"/>
          <w:szCs w:val="20"/>
          <w:u w:val="single"/>
        </w:rPr>
        <w:t>Príloha č. 1 týchto SP)</w:t>
      </w:r>
      <w:r w:rsidR="00BA137E">
        <w:rPr>
          <w:rFonts w:ascii="Cambria" w:hAnsi="Cambria" w:cs="Calibri"/>
          <w:sz w:val="20"/>
          <w:szCs w:val="20"/>
        </w:rPr>
        <w:t xml:space="preserve"> </w:t>
      </w:r>
      <w:r w:rsidRPr="003D4E93">
        <w:rPr>
          <w:rFonts w:asciiTheme="minorHAnsi" w:hAnsiTheme="minorHAnsi" w:cstheme="minorHAnsi"/>
          <w:sz w:val="20"/>
          <w:szCs w:val="20"/>
        </w:rPr>
        <w:t>uzavretá týmto postupom verejného obstarávania nadobudne účinnosť</w:t>
      </w:r>
      <w:r w:rsidR="00BA137E">
        <w:rPr>
          <w:rFonts w:asciiTheme="minorHAnsi" w:hAnsiTheme="minorHAnsi" w:cstheme="minorHAnsi"/>
          <w:sz w:val="20"/>
          <w:szCs w:val="20"/>
        </w:rPr>
        <w:t xml:space="preserve"> </w:t>
      </w:r>
      <w:r w:rsidRPr="003D4E93">
        <w:rPr>
          <w:rFonts w:asciiTheme="minorHAnsi" w:hAnsiTheme="minorHAnsi" w:cstheme="minorHAnsi"/>
          <w:sz w:val="20"/>
          <w:szCs w:val="20"/>
        </w:rPr>
        <w:t xml:space="preserve">po kumulatívnom splnení nasledovných podmienok: </w:t>
      </w:r>
    </w:p>
    <w:p w14:paraId="0C9AB046" w14:textId="77777777" w:rsidR="006C095D" w:rsidRPr="006C095D" w:rsidRDefault="006C095D" w:rsidP="002F4C0B">
      <w:pPr>
        <w:pStyle w:val="Default"/>
        <w:numPr>
          <w:ilvl w:val="0"/>
          <w:numId w:val="35"/>
        </w:numPr>
        <w:tabs>
          <w:tab w:val="left" w:pos="426"/>
        </w:tabs>
        <w:autoSpaceDE w:val="0"/>
        <w:autoSpaceDN w:val="0"/>
        <w:adjustRightInd w:val="0"/>
        <w:jc w:val="both"/>
        <w:rPr>
          <w:rFonts w:asciiTheme="minorHAnsi" w:hAnsiTheme="minorHAnsi" w:cstheme="minorHAnsi"/>
          <w:color w:val="auto"/>
          <w:sz w:val="20"/>
          <w:lang w:val="sk-SK"/>
        </w:rPr>
      </w:pPr>
      <w:r w:rsidRPr="006C095D">
        <w:rPr>
          <w:rFonts w:asciiTheme="minorHAnsi" w:hAnsiTheme="minorHAnsi" w:cstheme="minorHAnsi"/>
          <w:color w:val="auto"/>
          <w:sz w:val="20"/>
          <w:lang w:val="sk-SK"/>
        </w:rPr>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256919CA" w14:textId="77777777" w:rsidR="006C095D" w:rsidRPr="006C095D" w:rsidRDefault="006C095D" w:rsidP="002F4C0B">
      <w:pPr>
        <w:pStyle w:val="Default"/>
        <w:numPr>
          <w:ilvl w:val="0"/>
          <w:numId w:val="35"/>
        </w:numPr>
        <w:tabs>
          <w:tab w:val="left" w:pos="426"/>
        </w:tabs>
        <w:autoSpaceDE w:val="0"/>
        <w:autoSpaceDN w:val="0"/>
        <w:adjustRightInd w:val="0"/>
        <w:jc w:val="both"/>
        <w:rPr>
          <w:rFonts w:asciiTheme="minorHAnsi" w:hAnsiTheme="minorHAnsi" w:cstheme="minorHAnsi"/>
          <w:color w:val="auto"/>
          <w:sz w:val="20"/>
          <w:lang w:val="sk-SK"/>
        </w:rPr>
      </w:pPr>
      <w:r w:rsidRPr="006C095D">
        <w:rPr>
          <w:rFonts w:asciiTheme="minorHAnsi" w:hAnsiTheme="minorHAnsi" w:cstheme="minorHAnsi"/>
          <w:color w:val="auto"/>
          <w:sz w:val="20"/>
          <w:lang w:val="sk-SK"/>
        </w:rPr>
        <w:t>uzavretie platnej a účinnej zmluvy o poskytnutí nenávratného finančného príspevku medzi poskytovateľom NFP a objednávateľom, na projekt: Stredná priemyselná škola Jozefa Murgaša Banská Bystrica - Moderné vzdelávacie technologické centrum pre podporu digitalizácie priemyslu podľa, ktorej budú stavebné práce za predmetnú stavbu považované za oprávnený náklad (schválené v rámci vyhodnotenia schvaľovacieho procesu tohto projektu),</w:t>
      </w:r>
    </w:p>
    <w:p w14:paraId="4C0F223D" w14:textId="77777777" w:rsidR="006C095D" w:rsidRPr="006C095D" w:rsidRDefault="006C095D" w:rsidP="002F4C0B">
      <w:pPr>
        <w:pStyle w:val="Default"/>
        <w:numPr>
          <w:ilvl w:val="0"/>
          <w:numId w:val="35"/>
        </w:numPr>
        <w:tabs>
          <w:tab w:val="left" w:pos="426"/>
        </w:tabs>
        <w:autoSpaceDE w:val="0"/>
        <w:autoSpaceDN w:val="0"/>
        <w:adjustRightInd w:val="0"/>
        <w:jc w:val="both"/>
        <w:rPr>
          <w:rFonts w:asciiTheme="minorHAnsi" w:hAnsiTheme="minorHAnsi" w:cstheme="minorHAnsi"/>
          <w:color w:val="auto"/>
          <w:sz w:val="20"/>
          <w:lang w:val="sk-SK"/>
        </w:rPr>
      </w:pPr>
      <w:r w:rsidRPr="006C095D">
        <w:rPr>
          <w:rFonts w:asciiTheme="minorHAnsi" w:hAnsiTheme="minorHAnsi" w:cstheme="minorHAnsi"/>
          <w:color w:val="auto"/>
          <w:sz w:val="20"/>
          <w:lang w:val="sk-SK"/>
        </w:rPr>
        <w:t xml:space="preserve">predloženie bankovej záruky podľa čl. XV. tejto Zmluvy zo strany zhotoviteľa objednávateľovi. </w:t>
      </w:r>
    </w:p>
    <w:p w14:paraId="156C9862" w14:textId="690730D5" w:rsidR="00C2618B" w:rsidRPr="003D4E93" w:rsidRDefault="00C2618B" w:rsidP="00E42E2E">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eastAsia="cs-CZ"/>
        </w:rPr>
      </w:pPr>
    </w:p>
    <w:p w14:paraId="77E18A9B" w14:textId="77777777" w:rsidR="00E5007A" w:rsidRDefault="00E5007A" w:rsidP="00E5007A">
      <w:pPr>
        <w:pStyle w:val="tl1"/>
        <w:rPr>
          <w:rFonts w:ascii="Calibri" w:hAnsi="Calibri" w:cs="Calibri"/>
          <w:sz w:val="20"/>
          <w:szCs w:val="20"/>
        </w:rPr>
      </w:pPr>
    </w:p>
    <w:p w14:paraId="74B38264" w14:textId="6E6B02CF" w:rsidR="006C6F19" w:rsidRPr="002D0F46" w:rsidRDefault="00E5007A" w:rsidP="002F4C0B">
      <w:pPr>
        <w:pStyle w:val="tl1"/>
        <w:numPr>
          <w:ilvl w:val="0"/>
          <w:numId w:val="19"/>
        </w:numPr>
        <w:tabs>
          <w:tab w:val="left" w:pos="426"/>
        </w:tabs>
        <w:ind w:left="0" w:firstLine="0"/>
        <w:rPr>
          <w:rFonts w:ascii="Calibri" w:hAnsi="Calibri" w:cs="Calibri"/>
          <w:sz w:val="20"/>
          <w:szCs w:val="20"/>
        </w:rPr>
      </w:pPr>
      <w:bookmarkStart w:id="13" w:name="_Hlk88062796"/>
      <w:r w:rsidRPr="004020ED">
        <w:rPr>
          <w:rFonts w:ascii="Calibri" w:hAnsi="Calibri" w:cs="Calibri"/>
          <w:b/>
          <w:sz w:val="20"/>
          <w:szCs w:val="20"/>
        </w:rPr>
        <w:t xml:space="preserve">Kalkulácia nákladov rozpočtu </w:t>
      </w:r>
      <w:r w:rsidR="00D73389" w:rsidRPr="004020ED">
        <w:rPr>
          <w:rFonts w:ascii="Calibri" w:hAnsi="Calibri" w:cs="Calibri"/>
          <w:b/>
          <w:sz w:val="20"/>
          <w:szCs w:val="20"/>
        </w:rPr>
        <w:t xml:space="preserve">stavby </w:t>
      </w:r>
      <w:r w:rsidR="00B04233" w:rsidRPr="004020ED">
        <w:rPr>
          <w:rFonts w:ascii="Calibri" w:hAnsi="Calibri" w:cs="Calibri"/>
          <w:b/>
          <w:sz w:val="20"/>
          <w:szCs w:val="20"/>
        </w:rPr>
        <w:t xml:space="preserve">bude </w:t>
      </w:r>
      <w:r w:rsidRPr="004020ED">
        <w:rPr>
          <w:rFonts w:ascii="Calibri" w:hAnsi="Calibri" w:cs="Calibri"/>
          <w:b/>
          <w:sz w:val="20"/>
          <w:szCs w:val="20"/>
        </w:rPr>
        <w:t>ďalej obsahovať všetky náklady spojené s realizáciou</w:t>
      </w:r>
      <w:r w:rsidRPr="004020ED">
        <w:rPr>
          <w:rFonts w:ascii="Calibri" w:hAnsi="Calibri" w:cs="Calibri"/>
          <w:sz w:val="20"/>
          <w:szCs w:val="20"/>
        </w:rPr>
        <w:t xml:space="preserve"> </w:t>
      </w:r>
      <w:r w:rsidRPr="004020ED">
        <w:rPr>
          <w:rFonts w:ascii="Calibri" w:hAnsi="Calibri" w:cs="Calibri"/>
          <w:b/>
          <w:sz w:val="20"/>
          <w:szCs w:val="20"/>
        </w:rPr>
        <w:t>predmetu zákazky</w:t>
      </w:r>
      <w:r w:rsidR="005B37A2" w:rsidRPr="004020ED">
        <w:rPr>
          <w:rFonts w:ascii="Calibri" w:hAnsi="Calibri" w:cs="Calibri"/>
          <w:b/>
          <w:sz w:val="20"/>
          <w:szCs w:val="20"/>
        </w:rPr>
        <w:t xml:space="preserve"> </w:t>
      </w:r>
      <w:r w:rsidR="005B37A2" w:rsidRPr="004020ED">
        <w:rPr>
          <w:rFonts w:ascii="Calibri" w:hAnsi="Calibri" w:cs="Calibri"/>
          <w:bCs/>
          <w:sz w:val="20"/>
          <w:szCs w:val="20"/>
        </w:rPr>
        <w:t>ako napr.</w:t>
      </w:r>
      <w:r w:rsidR="005B37A2" w:rsidRPr="004020ED">
        <w:rPr>
          <w:rFonts w:ascii="Calibri" w:hAnsi="Calibri" w:cs="Calibri"/>
          <w:b/>
          <w:sz w:val="20"/>
          <w:szCs w:val="20"/>
        </w:rPr>
        <w:t xml:space="preserve"> </w:t>
      </w:r>
      <w:r w:rsidR="005B37A2" w:rsidRPr="004020ED">
        <w:rPr>
          <w:rFonts w:ascii="Calibri" w:hAnsi="Calibri" w:cs="Calibri"/>
          <w:sz w:val="20"/>
          <w:szCs w:val="20"/>
        </w:rPr>
        <w:t xml:space="preserve">náklady  na  odvoz  odpadov  vrátane  poplatku  za  skládku,  telefón,  dočasné  užívanie verejných komunikácií, poplatky, vytýčenie stavby, zriadenie, prevádzku a vypratanie zariadenia staveniska,  projekt  skutočného  vyhotovenia, </w:t>
      </w:r>
      <w:proofErr w:type="spellStart"/>
      <w:r w:rsidR="005B37A2" w:rsidRPr="004020ED">
        <w:rPr>
          <w:rFonts w:ascii="Calibri" w:hAnsi="Calibri" w:cs="Calibri"/>
          <w:sz w:val="20"/>
          <w:szCs w:val="20"/>
        </w:rPr>
        <w:t>porealizačné</w:t>
      </w:r>
      <w:proofErr w:type="spellEnd"/>
      <w:r w:rsidR="005B37A2" w:rsidRPr="004020ED">
        <w:rPr>
          <w:rFonts w:ascii="Calibri" w:hAnsi="Calibri" w:cs="Calibri"/>
          <w:sz w:val="20"/>
          <w:szCs w:val="20"/>
        </w:rPr>
        <w:t xml:space="preserve">  zameranie,  spracovanie dielenskej alebo  výrobnej  dokumentácie,  náklady na stráženie staveniska </w:t>
      </w:r>
      <w:r w:rsidR="005B37A2" w:rsidRPr="002D0F46">
        <w:rPr>
          <w:rFonts w:ascii="Calibri" w:hAnsi="Calibri" w:cs="Calibri"/>
          <w:sz w:val="20"/>
          <w:szCs w:val="20"/>
        </w:rPr>
        <w:t xml:space="preserve">a náklady  na spotrebu  elektrickej energie a vody,  poistné stavby počas realizácie, </w:t>
      </w:r>
      <w:proofErr w:type="spellStart"/>
      <w:r w:rsidR="005B37A2" w:rsidRPr="002D0F46">
        <w:rPr>
          <w:rFonts w:ascii="Calibri" w:hAnsi="Calibri" w:cs="Calibri"/>
          <w:sz w:val="20"/>
          <w:szCs w:val="20"/>
        </w:rPr>
        <w:t>kompletačná</w:t>
      </w:r>
      <w:proofErr w:type="spellEnd"/>
      <w:r w:rsidR="005B37A2" w:rsidRPr="002D0F46">
        <w:rPr>
          <w:rFonts w:ascii="Calibri" w:hAnsi="Calibri" w:cs="Calibri"/>
          <w:sz w:val="20"/>
          <w:szCs w:val="20"/>
        </w:rPr>
        <w:t xml:space="preserve"> činnosť, skúšky, revízie a merania kontroly kvality prác a</w:t>
      </w:r>
      <w:r w:rsidR="004020ED" w:rsidRPr="002D0F46">
        <w:rPr>
          <w:rFonts w:ascii="Calibri" w:hAnsi="Calibri" w:cs="Calibri"/>
          <w:sz w:val="20"/>
          <w:szCs w:val="20"/>
        </w:rPr>
        <w:t> </w:t>
      </w:r>
      <w:r w:rsidR="005B37A2" w:rsidRPr="002D0F46">
        <w:rPr>
          <w:rFonts w:ascii="Calibri" w:hAnsi="Calibri" w:cs="Calibri"/>
          <w:sz w:val="20"/>
          <w:szCs w:val="20"/>
        </w:rPr>
        <w:t>pod</w:t>
      </w:r>
      <w:r w:rsidR="004020ED" w:rsidRPr="002D0F46">
        <w:rPr>
          <w:rFonts w:ascii="Calibri" w:hAnsi="Calibri" w:cs="Calibri"/>
          <w:sz w:val="20"/>
          <w:szCs w:val="20"/>
        </w:rPr>
        <w:t>.</w:t>
      </w:r>
      <w:r w:rsidRPr="002D0F46">
        <w:rPr>
          <w:rFonts w:ascii="Calibri" w:hAnsi="Calibri" w:cs="Calibri"/>
          <w:sz w:val="20"/>
          <w:szCs w:val="20"/>
        </w:rPr>
        <w:t xml:space="preserve">, </w:t>
      </w:r>
      <w:r w:rsidR="005B37A2" w:rsidRPr="002D0F46">
        <w:rPr>
          <w:rFonts w:ascii="Calibri" w:hAnsi="Calibri" w:cs="Calibri"/>
          <w:sz w:val="20"/>
          <w:szCs w:val="20"/>
        </w:rPr>
        <w:t xml:space="preserve">vrátane nákladov </w:t>
      </w:r>
      <w:r w:rsidRPr="002D0F46">
        <w:rPr>
          <w:rFonts w:ascii="Calibri" w:hAnsi="Calibri" w:cs="Calibri"/>
          <w:sz w:val="20"/>
          <w:szCs w:val="20"/>
        </w:rPr>
        <w:t>na Bankovú záruku/Poistenie záruky/Finančnú zábezpeku</w:t>
      </w:r>
      <w:r w:rsidR="005B37A2" w:rsidRPr="002D0F46">
        <w:rPr>
          <w:rFonts w:ascii="Calibri" w:hAnsi="Calibri" w:cs="Calibri"/>
          <w:sz w:val="20"/>
          <w:szCs w:val="20"/>
        </w:rPr>
        <w:t xml:space="preserve"> a </w:t>
      </w:r>
      <w:r w:rsidRPr="002D0F46">
        <w:rPr>
          <w:rFonts w:ascii="Calibri" w:hAnsi="Calibri" w:cs="Calibri"/>
          <w:sz w:val="20"/>
          <w:szCs w:val="20"/>
        </w:rPr>
        <w:t>náklad</w:t>
      </w:r>
      <w:r w:rsidR="005B37A2" w:rsidRPr="002D0F46">
        <w:rPr>
          <w:rFonts w:ascii="Calibri" w:hAnsi="Calibri" w:cs="Calibri"/>
          <w:sz w:val="20"/>
          <w:szCs w:val="20"/>
        </w:rPr>
        <w:t>ov</w:t>
      </w:r>
      <w:r w:rsidRPr="002D0F46">
        <w:rPr>
          <w:rFonts w:ascii="Calibri" w:hAnsi="Calibri" w:cs="Calibri"/>
          <w:sz w:val="20"/>
          <w:szCs w:val="20"/>
        </w:rPr>
        <w:t xml:space="preserve"> na všetky bezpečnostné opatrenia do doby prevzatia dokončeného </w:t>
      </w:r>
      <w:r w:rsidR="003A2466" w:rsidRPr="002D0F46">
        <w:rPr>
          <w:rFonts w:ascii="Calibri" w:hAnsi="Calibri" w:cs="Calibri"/>
          <w:sz w:val="20"/>
          <w:szCs w:val="20"/>
        </w:rPr>
        <w:t xml:space="preserve">diela </w:t>
      </w:r>
      <w:r w:rsidRPr="002D0F46">
        <w:rPr>
          <w:rFonts w:ascii="Calibri" w:hAnsi="Calibri" w:cs="Calibri"/>
          <w:sz w:val="20"/>
          <w:szCs w:val="20"/>
        </w:rPr>
        <w:t>objednávateľom, ako aj všetky ostatné náklady súvisiace s realizáciou predmetu zákazky</w:t>
      </w:r>
      <w:bookmarkEnd w:id="13"/>
      <w:r w:rsidRPr="002D0F46">
        <w:rPr>
          <w:rFonts w:ascii="Calibri" w:hAnsi="Calibri" w:cs="Calibri"/>
          <w:sz w:val="20"/>
          <w:szCs w:val="20"/>
        </w:rPr>
        <w:t xml:space="preserve">. </w:t>
      </w:r>
    </w:p>
    <w:p w14:paraId="3118205F" w14:textId="77777777" w:rsidR="006C6F19" w:rsidRPr="002D0F46" w:rsidRDefault="006C6F19" w:rsidP="008B6CB5">
      <w:pPr>
        <w:pStyle w:val="tl1"/>
        <w:tabs>
          <w:tab w:val="left" w:pos="426"/>
        </w:tabs>
        <w:rPr>
          <w:rFonts w:ascii="Calibri" w:hAnsi="Calibri" w:cs="Calibri"/>
          <w:sz w:val="20"/>
          <w:szCs w:val="20"/>
        </w:rPr>
      </w:pPr>
    </w:p>
    <w:p w14:paraId="344F15EF" w14:textId="0D3A57EA" w:rsidR="002D0F46" w:rsidRPr="002D0F46" w:rsidRDefault="006C6F19" w:rsidP="002F4C0B">
      <w:pPr>
        <w:pStyle w:val="Default"/>
        <w:numPr>
          <w:ilvl w:val="0"/>
          <w:numId w:val="19"/>
        </w:numPr>
        <w:tabs>
          <w:tab w:val="left" w:pos="426"/>
        </w:tabs>
        <w:spacing w:line="240" w:lineRule="auto"/>
        <w:ind w:left="0" w:firstLine="0"/>
        <w:jc w:val="both"/>
        <w:rPr>
          <w:rFonts w:ascii="Calibri" w:hAnsi="Calibri" w:cs="Calibri"/>
          <w:color w:val="auto"/>
          <w:sz w:val="20"/>
          <w:lang w:val="sk-SK"/>
        </w:rPr>
      </w:pPr>
      <w:r w:rsidRPr="002D0F46">
        <w:rPr>
          <w:rFonts w:ascii="Calibri" w:hAnsi="Calibri" w:cs="Calibri"/>
          <w:sz w:val="20"/>
          <w:lang w:val="sk-SK"/>
        </w:rPr>
        <w:t>Prílohou zmlúv o dielo bude aj Banková záruka</w:t>
      </w:r>
      <w:r w:rsidR="002D0F46" w:rsidRPr="002D0F46">
        <w:rPr>
          <w:rFonts w:ascii="Calibri" w:hAnsi="Calibri" w:cs="Calibri"/>
          <w:sz w:val="20"/>
          <w:lang w:val="sk-SK"/>
        </w:rPr>
        <w:t>/poistenie záruky</w:t>
      </w:r>
      <w:r w:rsidRPr="002D0F46">
        <w:rPr>
          <w:rFonts w:ascii="Calibri" w:hAnsi="Calibri" w:cs="Calibri"/>
          <w:sz w:val="20"/>
          <w:lang w:val="sk-SK"/>
        </w:rPr>
        <w:t xml:space="preserve"> za riadne vykonanie </w:t>
      </w:r>
      <w:r w:rsidR="003A2466" w:rsidRPr="002D0F46">
        <w:rPr>
          <w:rFonts w:ascii="Calibri" w:hAnsi="Calibri" w:cs="Calibri"/>
          <w:sz w:val="20"/>
          <w:lang w:val="sk-SK"/>
        </w:rPr>
        <w:t xml:space="preserve">diela </w:t>
      </w:r>
      <w:r w:rsidRPr="002D0F46">
        <w:rPr>
          <w:rFonts w:ascii="Calibri" w:hAnsi="Calibri" w:cs="Calibri"/>
          <w:sz w:val="20"/>
          <w:lang w:val="sk-SK"/>
        </w:rPr>
        <w:t>(výkonová banková záruka)</w:t>
      </w:r>
      <w:r w:rsidR="002D0F46" w:rsidRPr="002D0F46">
        <w:rPr>
          <w:rFonts w:ascii="Calibri" w:hAnsi="Calibri" w:cs="Calibri"/>
          <w:sz w:val="20"/>
          <w:lang w:val="sk-SK"/>
        </w:rPr>
        <w:t xml:space="preserve"> </w:t>
      </w:r>
      <w:r w:rsidRPr="002D0F46">
        <w:rPr>
          <w:rFonts w:ascii="Calibri" w:hAnsi="Calibri" w:cs="Calibri"/>
          <w:sz w:val="20"/>
          <w:lang w:val="sk-SK"/>
        </w:rPr>
        <w:t xml:space="preserve">na zabezpečenie riadneho plnenia/splnenia </w:t>
      </w:r>
      <w:r w:rsidR="003A2466" w:rsidRPr="002D0F46">
        <w:rPr>
          <w:rFonts w:ascii="Calibri" w:hAnsi="Calibri" w:cs="Calibri"/>
          <w:sz w:val="20"/>
          <w:lang w:val="sk-SK"/>
        </w:rPr>
        <w:t>diela</w:t>
      </w:r>
      <w:r w:rsidRPr="002D0F46">
        <w:rPr>
          <w:rFonts w:ascii="Calibri" w:hAnsi="Calibri" w:cs="Calibri"/>
          <w:sz w:val="20"/>
          <w:lang w:val="sk-SK"/>
        </w:rPr>
        <w:t>. Podmienky a pravidlá uplatnenia bankovej záruky</w:t>
      </w:r>
      <w:r w:rsidR="002D0F46" w:rsidRPr="002D0F46">
        <w:rPr>
          <w:rFonts w:ascii="Calibri" w:hAnsi="Calibri" w:cs="Calibri"/>
          <w:sz w:val="20"/>
          <w:lang w:val="sk-SK"/>
        </w:rPr>
        <w:t>/poistenia záruky</w:t>
      </w:r>
      <w:r w:rsidRPr="002D0F46">
        <w:rPr>
          <w:rFonts w:ascii="Calibri" w:hAnsi="Calibri" w:cs="Calibri"/>
          <w:sz w:val="20"/>
          <w:lang w:val="sk-SK"/>
        </w:rPr>
        <w:t xml:space="preserve"> sú vymedzené v </w:t>
      </w:r>
      <w:r w:rsidR="003A2466" w:rsidRPr="002D0F46">
        <w:rPr>
          <w:rFonts w:ascii="Calibri" w:hAnsi="Calibri" w:cs="Calibri"/>
          <w:sz w:val="20"/>
          <w:lang w:val="sk-SK"/>
        </w:rPr>
        <w:t xml:space="preserve">zmluve </w:t>
      </w:r>
      <w:r w:rsidRPr="002D0F46">
        <w:rPr>
          <w:rFonts w:ascii="Calibri" w:hAnsi="Calibri" w:cs="Calibri"/>
          <w:sz w:val="20"/>
          <w:lang w:val="sk-SK"/>
        </w:rPr>
        <w:t xml:space="preserve">o dielo čl. XV. </w:t>
      </w:r>
      <w:bookmarkStart w:id="14" w:name="_Hlk89256268"/>
      <w:r w:rsidR="002D0F46" w:rsidRPr="002D0F46">
        <w:rPr>
          <w:rFonts w:ascii="Calibri" w:hAnsi="Calibri" w:cs="Calibri"/>
          <w:sz w:val="20"/>
          <w:lang w:val="sk-SK"/>
        </w:rPr>
        <w:t>Banková záruka/Poistenie záruky/Zmluvná (realizačná a garančná) zábezpeka</w:t>
      </w:r>
    </w:p>
    <w:bookmarkEnd w:id="14"/>
    <w:p w14:paraId="191EEAF5" w14:textId="5B8DC87B" w:rsidR="002D0F46" w:rsidRPr="002D0F46" w:rsidRDefault="002D0F46" w:rsidP="002D0F46">
      <w:pPr>
        <w:pStyle w:val="tl1"/>
        <w:tabs>
          <w:tab w:val="left" w:pos="426"/>
        </w:tabs>
        <w:rPr>
          <w:rFonts w:ascii="Calibri" w:hAnsi="Calibri" w:cs="Calibri"/>
          <w:sz w:val="20"/>
          <w:szCs w:val="20"/>
        </w:rPr>
      </w:pPr>
    </w:p>
    <w:p w14:paraId="3F08C3C1" w14:textId="1F3A90E7" w:rsidR="00135580" w:rsidRPr="002D0F46" w:rsidRDefault="00135580" w:rsidP="00135580">
      <w:pPr>
        <w:pStyle w:val="tl1"/>
        <w:tabs>
          <w:tab w:val="left" w:pos="567"/>
        </w:tabs>
        <w:rPr>
          <w:rFonts w:ascii="Calibri" w:hAnsi="Calibri" w:cs="Calibri"/>
          <w:sz w:val="20"/>
          <w:szCs w:val="20"/>
        </w:rPr>
      </w:pPr>
    </w:p>
    <w:p w14:paraId="1572B342" w14:textId="77777777" w:rsidR="00A0113B" w:rsidRPr="002D0F46" w:rsidRDefault="00A0113B">
      <w:pPr>
        <w:spacing w:after="160" w:line="259" w:lineRule="auto"/>
        <w:rPr>
          <w:rFonts w:ascii="Calibri" w:hAnsi="Calibri" w:cs="Calibri"/>
          <w:b/>
          <w:bCs/>
          <w:iCs/>
          <w:szCs w:val="20"/>
        </w:rPr>
      </w:pPr>
    </w:p>
    <w:p w14:paraId="2313A872" w14:textId="2A1C298C" w:rsidR="00C2618B" w:rsidRDefault="00C2618B">
      <w:pPr>
        <w:spacing w:after="160" w:line="259" w:lineRule="auto"/>
        <w:rPr>
          <w:rFonts w:ascii="Calibri" w:hAnsi="Calibri" w:cs="Calibri"/>
          <w:b/>
          <w:bCs/>
          <w:iCs/>
          <w:szCs w:val="20"/>
        </w:rPr>
      </w:pPr>
      <w:r>
        <w:rPr>
          <w:rFonts w:ascii="Calibri" w:hAnsi="Calibri" w:cs="Calibri"/>
          <w:b/>
          <w:bCs/>
          <w:iCs/>
          <w:szCs w:val="20"/>
        </w:rPr>
        <w:br w:type="page"/>
      </w:r>
    </w:p>
    <w:p w14:paraId="0E42B687" w14:textId="29063F85" w:rsidR="00E5007A" w:rsidRPr="0063584C" w:rsidRDefault="007915E1" w:rsidP="00CC2A6C">
      <w:pPr>
        <w:tabs>
          <w:tab w:val="left" w:pos="426"/>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203C5A" w:rsidRDefault="00E5007A" w:rsidP="00E5007A">
      <w:pPr>
        <w:tabs>
          <w:tab w:val="left" w:pos="5010"/>
        </w:tabs>
        <w:rPr>
          <w:rFonts w:asciiTheme="minorHAnsi" w:hAnsiTheme="minorHAnsi" w:cstheme="minorHAnsi"/>
          <w:b/>
          <w:bCs/>
          <w:iCs/>
          <w:sz w:val="20"/>
          <w:szCs w:val="20"/>
        </w:rPr>
      </w:pPr>
    </w:p>
    <w:p w14:paraId="4FBE4BAB" w14:textId="3C891DC4"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konečnej ceny, ktorá bude zmluvnou cenou, musia byť započítané všetky výdavky uchádzača súvisiace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 xml:space="preserve">s realizáciou predmetu zákazky podľa časti B. Opis predmetu zákazky a príslušných príloh týchto SP a podľa požiadaviek uvedených v </w:t>
      </w:r>
      <w:r w:rsidR="002A5E0E">
        <w:rPr>
          <w:rFonts w:asciiTheme="minorHAnsi" w:hAnsiTheme="minorHAnsi" w:cstheme="minorHAnsi"/>
          <w:sz w:val="20"/>
          <w:szCs w:val="20"/>
        </w:rPr>
        <w:t>z</w:t>
      </w:r>
      <w:r w:rsidR="002A5E0E" w:rsidRPr="00203C5A">
        <w:rPr>
          <w:rFonts w:asciiTheme="minorHAnsi" w:hAnsiTheme="minorHAnsi" w:cstheme="minorHAnsi"/>
          <w:sz w:val="20"/>
          <w:szCs w:val="20"/>
        </w:rPr>
        <w:t xml:space="preserve">mluve </w:t>
      </w:r>
      <w:r w:rsidRPr="00203C5A">
        <w:rPr>
          <w:rFonts w:asciiTheme="minorHAnsi" w:hAnsiTheme="minorHAnsi" w:cstheme="minorHAnsi"/>
          <w:sz w:val="20"/>
          <w:szCs w:val="20"/>
        </w:rPr>
        <w:t>(</w:t>
      </w:r>
      <w:r w:rsidR="00881F4E">
        <w:rPr>
          <w:rFonts w:asciiTheme="minorHAnsi" w:hAnsiTheme="minorHAnsi" w:cstheme="minorHAnsi"/>
          <w:sz w:val="20"/>
          <w:szCs w:val="20"/>
        </w:rPr>
        <w:t>P</w:t>
      </w:r>
      <w:r w:rsidR="00881F4E" w:rsidRPr="00203C5A">
        <w:rPr>
          <w:rFonts w:asciiTheme="minorHAnsi" w:hAnsiTheme="minorHAnsi" w:cstheme="minorHAnsi"/>
          <w:sz w:val="20"/>
          <w:szCs w:val="20"/>
        </w:rPr>
        <w:t xml:space="preserve">ríloha </w:t>
      </w:r>
      <w:r w:rsidRPr="00203C5A">
        <w:rPr>
          <w:rFonts w:asciiTheme="minorHAnsi" w:hAnsiTheme="minorHAnsi" w:cstheme="minorHAnsi"/>
          <w:sz w:val="20"/>
          <w:szCs w:val="20"/>
        </w:rPr>
        <w:t>č. 1</w:t>
      </w:r>
      <w:r w:rsidR="00747DE5">
        <w:rPr>
          <w:rFonts w:asciiTheme="minorHAnsi" w:hAnsiTheme="minorHAnsi" w:cstheme="minorHAnsi"/>
          <w:sz w:val="20"/>
          <w:szCs w:val="20"/>
        </w:rPr>
        <w:t xml:space="preserve"> </w:t>
      </w:r>
      <w:r w:rsidRPr="00203C5A">
        <w:rPr>
          <w:rFonts w:asciiTheme="minorHAnsi" w:hAnsiTheme="minorHAnsi" w:cstheme="minorHAnsi"/>
          <w:sz w:val="20"/>
          <w:szCs w:val="20"/>
        </w:rPr>
        <w:t>týchto SP).</w:t>
      </w:r>
    </w:p>
    <w:p w14:paraId="76EF71A0" w14:textId="77777777" w:rsidR="00EF3D88" w:rsidRPr="009953E3" w:rsidRDefault="00EF3D88" w:rsidP="00EF3D88">
      <w:pPr>
        <w:pStyle w:val="tl1"/>
        <w:tabs>
          <w:tab w:val="left" w:pos="567"/>
        </w:tabs>
        <w:spacing w:line="264" w:lineRule="auto"/>
        <w:rPr>
          <w:rFonts w:asciiTheme="minorHAnsi" w:hAnsiTheme="minorHAnsi" w:cstheme="minorHAnsi"/>
          <w:sz w:val="16"/>
          <w:szCs w:val="16"/>
        </w:rPr>
      </w:pPr>
    </w:p>
    <w:p w14:paraId="2D5BCAC0" w14:textId="286999F5" w:rsid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175FF653" w14:textId="77777777" w:rsidR="009A7067" w:rsidRPr="009A7067" w:rsidRDefault="009A7067" w:rsidP="009A7067">
      <w:pPr>
        <w:pStyle w:val="Odsekzoznamu"/>
        <w:rPr>
          <w:rFonts w:asciiTheme="minorHAnsi" w:hAnsiTheme="minorHAnsi" w:cstheme="minorHAnsi"/>
          <w:sz w:val="20"/>
          <w:szCs w:val="20"/>
        </w:rPr>
      </w:pPr>
    </w:p>
    <w:p w14:paraId="4898D567" w14:textId="77777777" w:rsidR="009A7067" w:rsidRPr="00320010" w:rsidRDefault="009A7067" w:rsidP="002F4C0B">
      <w:pPr>
        <w:pStyle w:val="Odsekzoznamu"/>
        <w:numPr>
          <w:ilvl w:val="0"/>
          <w:numId w:val="26"/>
        </w:numPr>
        <w:tabs>
          <w:tab w:val="left" w:pos="426"/>
        </w:tabs>
        <w:ind w:left="0" w:firstLine="0"/>
        <w:jc w:val="both"/>
        <w:rPr>
          <w:rFonts w:asciiTheme="minorHAnsi" w:hAnsiTheme="minorHAnsi" w:cstheme="minorHAnsi"/>
          <w:b/>
          <w:bCs/>
          <w:color w:val="FF0000"/>
          <w:sz w:val="20"/>
          <w:szCs w:val="20"/>
        </w:rPr>
      </w:pPr>
      <w:r w:rsidRPr="00320010">
        <w:rPr>
          <w:rFonts w:ascii="Calibri" w:hAnsi="Calibri" w:cs="Calibri"/>
          <w:b/>
          <w:bCs/>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r w:rsidRPr="00527F96">
        <w:rPr>
          <w:rFonts w:ascii="Calibri" w:hAnsi="Calibri" w:cs="Calibri"/>
          <w:b/>
          <w:bCs/>
          <w:color w:val="FF0000"/>
          <w:sz w:val="20"/>
          <w:szCs w:val="20"/>
        </w:rPr>
        <w:t xml:space="preserve"> Verejný obstarávateľ vzhľadom na uvedené odporúča uchádzačom, aby do svojej ponukovej ceny premietli aj prípadné </w:t>
      </w:r>
      <w:r w:rsidRPr="00320010">
        <w:rPr>
          <w:rFonts w:asciiTheme="minorHAnsi" w:hAnsiTheme="minorHAnsi" w:cstheme="minorHAnsi"/>
          <w:b/>
          <w:bCs/>
          <w:color w:val="FF0000"/>
          <w:sz w:val="20"/>
          <w:szCs w:val="20"/>
        </w:rPr>
        <w:t>riziká spojené</w:t>
      </w:r>
      <w:r w:rsidRPr="00527F96">
        <w:rPr>
          <w:rFonts w:asciiTheme="minorHAnsi" w:hAnsiTheme="minorHAnsi" w:cstheme="minorHAnsi"/>
          <w:b/>
          <w:bCs/>
          <w:color w:val="FF0000"/>
          <w:sz w:val="20"/>
          <w:szCs w:val="20"/>
        </w:rPr>
        <w:t xml:space="preserve"> s nárastom cien práce a materiálov v období medzi predložením ponuky a začiatkom realizácie stavebných prác, ktoré sú predmetom tejto zákazky. </w:t>
      </w:r>
      <w:r>
        <w:rPr>
          <w:rFonts w:asciiTheme="minorHAnsi" w:hAnsiTheme="minorHAnsi" w:cstheme="minorHAnsi"/>
          <w:b/>
          <w:bCs/>
          <w:color w:val="FF0000"/>
          <w:sz w:val="20"/>
          <w:szCs w:val="20"/>
        </w:rPr>
        <w:t xml:space="preserve">V prípade, ak uchádzač danú skutočnosť vo svojej ponukovej cene nezohľadní, verejný obstarávateľ bude toto považovať za podnikateľské riziko na strane uchádzača  </w:t>
      </w:r>
      <w:r w:rsidRPr="00320010">
        <w:rPr>
          <w:rFonts w:asciiTheme="minorHAnsi" w:hAnsiTheme="minorHAnsi" w:cstheme="minorHAnsi"/>
          <w:b/>
          <w:bCs/>
          <w:color w:val="FF0000"/>
          <w:sz w:val="20"/>
          <w:szCs w:val="20"/>
        </w:rPr>
        <w:t xml:space="preserve"> </w:t>
      </w:r>
    </w:p>
    <w:p w14:paraId="764406AB" w14:textId="77777777" w:rsidR="009A7067" w:rsidRPr="00203C5A" w:rsidRDefault="009A7067" w:rsidP="009A7067">
      <w:pPr>
        <w:pStyle w:val="Odsekzoznamu"/>
        <w:tabs>
          <w:tab w:val="left" w:pos="426"/>
        </w:tabs>
        <w:ind w:left="0"/>
        <w:jc w:val="both"/>
        <w:rPr>
          <w:rFonts w:asciiTheme="minorHAnsi" w:hAnsiTheme="minorHAnsi" w:cstheme="minorHAnsi"/>
          <w:sz w:val="20"/>
          <w:szCs w:val="20"/>
        </w:rPr>
      </w:pPr>
    </w:p>
    <w:p w14:paraId="357DF05B" w14:textId="77777777" w:rsidR="00203C5A" w:rsidRPr="009953E3" w:rsidRDefault="00203C5A" w:rsidP="00203C5A">
      <w:pPr>
        <w:tabs>
          <w:tab w:val="left" w:pos="284"/>
        </w:tabs>
        <w:jc w:val="both"/>
        <w:rPr>
          <w:rFonts w:asciiTheme="minorHAnsi" w:hAnsiTheme="minorHAnsi" w:cstheme="minorHAnsi"/>
          <w:sz w:val="16"/>
          <w:szCs w:val="16"/>
        </w:rPr>
      </w:pPr>
    </w:p>
    <w:p w14:paraId="3B7AAD46"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C562494" w14:textId="77777777" w:rsidR="00203C5A" w:rsidRPr="009953E3" w:rsidRDefault="00203C5A" w:rsidP="00203C5A">
      <w:pPr>
        <w:tabs>
          <w:tab w:val="left" w:pos="284"/>
        </w:tabs>
        <w:jc w:val="both"/>
        <w:rPr>
          <w:rFonts w:asciiTheme="minorHAnsi" w:hAnsiTheme="minorHAnsi" w:cstheme="minorHAnsi"/>
          <w:sz w:val="16"/>
          <w:szCs w:val="16"/>
          <w:lang w:val="x-none"/>
        </w:rPr>
      </w:pPr>
    </w:p>
    <w:p w14:paraId="3FC62CEA" w14:textId="1F00F6E3"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30B5DD42" w14:textId="77777777" w:rsidR="00203C5A" w:rsidRPr="009953E3" w:rsidRDefault="00203C5A" w:rsidP="00203C5A">
      <w:pPr>
        <w:tabs>
          <w:tab w:val="left" w:pos="284"/>
        </w:tabs>
        <w:jc w:val="both"/>
        <w:rPr>
          <w:rFonts w:asciiTheme="minorHAnsi" w:hAnsiTheme="minorHAnsi" w:cstheme="minorHAnsi"/>
          <w:sz w:val="16"/>
          <w:szCs w:val="16"/>
        </w:rPr>
      </w:pPr>
    </w:p>
    <w:p w14:paraId="4BF5F50F"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35C71040" w14:textId="77777777" w:rsidR="00203C5A" w:rsidRPr="009953E3" w:rsidRDefault="00203C5A" w:rsidP="00203C5A">
      <w:pPr>
        <w:tabs>
          <w:tab w:val="left" w:pos="284"/>
        </w:tabs>
        <w:jc w:val="both"/>
        <w:rPr>
          <w:rFonts w:asciiTheme="minorHAnsi" w:hAnsiTheme="minorHAnsi" w:cstheme="minorHAnsi"/>
          <w:sz w:val="16"/>
          <w:szCs w:val="16"/>
        </w:rPr>
      </w:pPr>
    </w:p>
    <w:p w14:paraId="30C72BE3"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Navrhnutá cena bude v ponuke v členení:</w:t>
      </w:r>
    </w:p>
    <w:p w14:paraId="63EB65A0" w14:textId="6CE7CC77" w:rsidR="00203C5A" w:rsidRPr="00203C5A" w:rsidRDefault="00203C5A" w:rsidP="002F4C0B">
      <w:pPr>
        <w:pStyle w:val="Odsekzoznamu"/>
        <w:numPr>
          <w:ilvl w:val="0"/>
          <w:numId w:val="27"/>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za predmet zákazky </w:t>
      </w:r>
      <w:r w:rsidRPr="00203C5A">
        <w:rPr>
          <w:rFonts w:asciiTheme="minorHAnsi" w:hAnsiTheme="minorHAnsi" w:cstheme="minorHAnsi"/>
          <w:sz w:val="20"/>
          <w:szCs w:val="20"/>
        </w:rPr>
        <w:t>v EUR bez DPH,</w:t>
      </w:r>
    </w:p>
    <w:p w14:paraId="58A693E0" w14:textId="0793A589" w:rsidR="00203C5A" w:rsidRPr="00203C5A" w:rsidRDefault="00203C5A" w:rsidP="002F4C0B">
      <w:pPr>
        <w:pStyle w:val="Odsekzoznamu"/>
        <w:numPr>
          <w:ilvl w:val="0"/>
          <w:numId w:val="27"/>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výška DPH v EUR,</w:t>
      </w:r>
    </w:p>
    <w:p w14:paraId="0983CFAC" w14:textId="48FCB795" w:rsidR="00203C5A" w:rsidRPr="00203C5A" w:rsidRDefault="00203C5A" w:rsidP="002F4C0B">
      <w:pPr>
        <w:pStyle w:val="Odsekzoznamu"/>
        <w:numPr>
          <w:ilvl w:val="0"/>
          <w:numId w:val="27"/>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 za predmet zákazky </w:t>
      </w:r>
      <w:r w:rsidRPr="00203C5A">
        <w:rPr>
          <w:rFonts w:asciiTheme="minorHAnsi" w:hAnsiTheme="minorHAnsi" w:cstheme="minorHAnsi"/>
          <w:sz w:val="20"/>
          <w:szCs w:val="20"/>
        </w:rPr>
        <w:t>v EUR vrátane DPH.</w:t>
      </w:r>
    </w:p>
    <w:p w14:paraId="5A0F6698" w14:textId="1E593C90" w:rsidR="00724B1D"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Ak uchádzač nie je platiteľom DPH, uvedie navrhovanú zmluvnú cenu celkom. Na skutočnosť, že nie je platiteľom DPH, upozorní v ponuke.</w:t>
      </w:r>
    </w:p>
    <w:p w14:paraId="692DA7C7" w14:textId="791FF538" w:rsidR="00203C5A" w:rsidRPr="00203C5A"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178A740F" w14:textId="77777777" w:rsidR="00203C5A" w:rsidRPr="009953E3" w:rsidRDefault="00203C5A" w:rsidP="00203C5A">
      <w:pPr>
        <w:pStyle w:val="tl1"/>
        <w:rPr>
          <w:rFonts w:asciiTheme="minorHAnsi" w:hAnsiTheme="minorHAnsi" w:cstheme="minorHAnsi"/>
          <w:sz w:val="16"/>
          <w:szCs w:val="16"/>
        </w:rPr>
      </w:pPr>
    </w:p>
    <w:p w14:paraId="3593131B"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vypĺňaní výkazu výmer </w:t>
      </w:r>
      <w:r w:rsidRPr="00203C5A">
        <w:rPr>
          <w:rFonts w:asciiTheme="minorHAnsi" w:hAnsiTheme="minorHAnsi" w:cstheme="minorHAnsi"/>
          <w:b/>
          <w:sz w:val="20"/>
          <w:szCs w:val="20"/>
        </w:rPr>
        <w:t>je potrebné, aby uchádzač dodržal tieto zásady</w:t>
      </w:r>
      <w:r w:rsidRPr="00203C5A">
        <w:rPr>
          <w:rFonts w:asciiTheme="minorHAnsi" w:hAnsiTheme="minorHAnsi" w:cstheme="minorHAnsi"/>
          <w:sz w:val="20"/>
          <w:szCs w:val="20"/>
        </w:rPr>
        <w:t>:</w:t>
      </w:r>
    </w:p>
    <w:p w14:paraId="6650BA5D"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musí uviesť jednotkovú cenu každej položky prác, použitého materiálu a služieb uvedených v súpise položiek - neuvedenie jednotkovej ceny niektorej položky vo výkaze výmer bude znamenať, že ponuka uchádzača je neúplná a nespĺňa požiadavky verejného obstarávateľa na predmet zákazky,</w:t>
      </w:r>
    </w:p>
    <w:p w14:paraId="420A6D88"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cena príslušnej položky práce, použitého materiálu alebo služby je daná súčinom jednotkovej ceny a množstva uvedeného k danej položke,</w:t>
      </w:r>
    </w:p>
    <w:p w14:paraId="2518DBE4"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45B8795E"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zaokrúhľovanie jednotkových cien a celkovej ceny na 2 desatinné miesta musí byť v zmysle matematických pravidiel.</w:t>
      </w:r>
    </w:p>
    <w:p w14:paraId="5114E630" w14:textId="77777777" w:rsidR="00203C5A" w:rsidRPr="009953E3" w:rsidRDefault="00203C5A" w:rsidP="00203C5A">
      <w:pPr>
        <w:pStyle w:val="Odsekzoznamu"/>
        <w:ind w:left="0"/>
        <w:jc w:val="both"/>
        <w:rPr>
          <w:rFonts w:asciiTheme="minorHAnsi" w:hAnsiTheme="minorHAnsi" w:cstheme="minorHAnsi"/>
          <w:sz w:val="16"/>
          <w:szCs w:val="16"/>
        </w:rPr>
      </w:pPr>
    </w:p>
    <w:p w14:paraId="37654B06" w14:textId="79DA63EB" w:rsid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lastRenderedPageBreak/>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s výkladovým stanoviskom Úradu pre verejné obstarávanie č. 5/2016.</w:t>
      </w:r>
    </w:p>
    <w:p w14:paraId="281CD254" w14:textId="77777777" w:rsidR="009953E3" w:rsidRPr="00327C11" w:rsidRDefault="009953E3" w:rsidP="009953E3">
      <w:pPr>
        <w:pStyle w:val="Odsekzoznamu"/>
        <w:tabs>
          <w:tab w:val="left" w:pos="426"/>
        </w:tabs>
        <w:ind w:left="0"/>
        <w:jc w:val="both"/>
        <w:rPr>
          <w:rFonts w:asciiTheme="minorHAnsi" w:hAnsiTheme="minorHAnsi" w:cstheme="minorHAnsi"/>
          <w:sz w:val="16"/>
          <w:szCs w:val="16"/>
        </w:rPr>
      </w:pPr>
    </w:p>
    <w:p w14:paraId="13E9B443" w14:textId="77777777" w:rsidR="006C095D" w:rsidRDefault="006C095D" w:rsidP="009953E3">
      <w:pPr>
        <w:pStyle w:val="Odsekzoznamu"/>
        <w:tabs>
          <w:tab w:val="left" w:pos="426"/>
        </w:tabs>
        <w:ind w:left="0"/>
        <w:jc w:val="both"/>
        <w:rPr>
          <w:rFonts w:ascii="Calibri" w:hAnsi="Calibri" w:cs="Calibri"/>
          <w:b/>
          <w:bCs/>
          <w:iCs/>
          <w:szCs w:val="20"/>
        </w:rPr>
      </w:pPr>
    </w:p>
    <w:p w14:paraId="4C633AA4" w14:textId="77777777" w:rsidR="006C095D" w:rsidRDefault="006C095D" w:rsidP="009953E3">
      <w:pPr>
        <w:pStyle w:val="Odsekzoznamu"/>
        <w:tabs>
          <w:tab w:val="left" w:pos="426"/>
        </w:tabs>
        <w:ind w:left="0"/>
        <w:jc w:val="both"/>
        <w:rPr>
          <w:rFonts w:ascii="Calibri" w:hAnsi="Calibri" w:cs="Calibri"/>
          <w:b/>
          <w:bCs/>
          <w:iCs/>
          <w:szCs w:val="20"/>
        </w:rPr>
      </w:pPr>
    </w:p>
    <w:p w14:paraId="06DBF63D" w14:textId="77777777" w:rsidR="006C095D" w:rsidRDefault="006C095D" w:rsidP="009953E3">
      <w:pPr>
        <w:pStyle w:val="Odsekzoznamu"/>
        <w:tabs>
          <w:tab w:val="left" w:pos="426"/>
        </w:tabs>
        <w:ind w:left="0"/>
        <w:jc w:val="both"/>
        <w:rPr>
          <w:rFonts w:ascii="Calibri" w:hAnsi="Calibri" w:cs="Calibri"/>
          <w:b/>
          <w:bCs/>
          <w:iCs/>
          <w:szCs w:val="20"/>
        </w:rPr>
      </w:pPr>
    </w:p>
    <w:p w14:paraId="022AF610" w14:textId="77777777" w:rsidR="006C095D" w:rsidRDefault="006C095D" w:rsidP="009953E3">
      <w:pPr>
        <w:pStyle w:val="Odsekzoznamu"/>
        <w:tabs>
          <w:tab w:val="left" w:pos="426"/>
        </w:tabs>
        <w:ind w:left="0"/>
        <w:jc w:val="both"/>
        <w:rPr>
          <w:rFonts w:ascii="Calibri" w:hAnsi="Calibri" w:cs="Calibri"/>
          <w:b/>
          <w:bCs/>
          <w:iCs/>
          <w:szCs w:val="20"/>
        </w:rPr>
      </w:pPr>
    </w:p>
    <w:p w14:paraId="21A06F33" w14:textId="77777777" w:rsidR="006C095D" w:rsidRDefault="006C095D" w:rsidP="009953E3">
      <w:pPr>
        <w:pStyle w:val="Odsekzoznamu"/>
        <w:tabs>
          <w:tab w:val="left" w:pos="426"/>
        </w:tabs>
        <w:ind w:left="0"/>
        <w:jc w:val="both"/>
        <w:rPr>
          <w:rFonts w:ascii="Calibri" w:hAnsi="Calibri" w:cs="Calibri"/>
          <w:b/>
          <w:bCs/>
          <w:iCs/>
          <w:szCs w:val="20"/>
        </w:rPr>
      </w:pPr>
    </w:p>
    <w:p w14:paraId="21E3A618" w14:textId="77777777" w:rsidR="006C095D" w:rsidRDefault="006C095D" w:rsidP="009953E3">
      <w:pPr>
        <w:pStyle w:val="Odsekzoznamu"/>
        <w:tabs>
          <w:tab w:val="left" w:pos="426"/>
        </w:tabs>
        <w:ind w:left="0"/>
        <w:jc w:val="both"/>
        <w:rPr>
          <w:rFonts w:ascii="Calibri" w:hAnsi="Calibri" w:cs="Calibri"/>
          <w:b/>
          <w:bCs/>
          <w:iCs/>
          <w:szCs w:val="20"/>
        </w:rPr>
      </w:pPr>
    </w:p>
    <w:p w14:paraId="67D7652E" w14:textId="77777777" w:rsidR="006C095D" w:rsidRDefault="006C095D" w:rsidP="009953E3">
      <w:pPr>
        <w:pStyle w:val="Odsekzoznamu"/>
        <w:tabs>
          <w:tab w:val="left" w:pos="426"/>
        </w:tabs>
        <w:ind w:left="0"/>
        <w:jc w:val="both"/>
        <w:rPr>
          <w:rFonts w:ascii="Calibri" w:hAnsi="Calibri" w:cs="Calibri"/>
          <w:b/>
          <w:bCs/>
          <w:iCs/>
          <w:szCs w:val="20"/>
        </w:rPr>
      </w:pPr>
    </w:p>
    <w:p w14:paraId="4BAF3DAC" w14:textId="77777777" w:rsidR="006C095D" w:rsidRDefault="006C095D" w:rsidP="009953E3">
      <w:pPr>
        <w:pStyle w:val="Odsekzoznamu"/>
        <w:tabs>
          <w:tab w:val="left" w:pos="426"/>
        </w:tabs>
        <w:ind w:left="0"/>
        <w:jc w:val="both"/>
        <w:rPr>
          <w:rFonts w:ascii="Calibri" w:hAnsi="Calibri" w:cs="Calibri"/>
          <w:b/>
          <w:bCs/>
          <w:iCs/>
          <w:szCs w:val="20"/>
        </w:rPr>
      </w:pPr>
    </w:p>
    <w:p w14:paraId="06D7006B" w14:textId="77777777" w:rsidR="006C095D" w:rsidRDefault="006C095D" w:rsidP="009953E3">
      <w:pPr>
        <w:pStyle w:val="Odsekzoznamu"/>
        <w:tabs>
          <w:tab w:val="left" w:pos="426"/>
        </w:tabs>
        <w:ind w:left="0"/>
        <w:jc w:val="both"/>
        <w:rPr>
          <w:rFonts w:ascii="Calibri" w:hAnsi="Calibri" w:cs="Calibri"/>
          <w:b/>
          <w:bCs/>
          <w:iCs/>
          <w:szCs w:val="20"/>
        </w:rPr>
      </w:pPr>
    </w:p>
    <w:p w14:paraId="52BD0E71" w14:textId="77777777" w:rsidR="006C095D" w:rsidRDefault="006C095D" w:rsidP="009953E3">
      <w:pPr>
        <w:pStyle w:val="Odsekzoznamu"/>
        <w:tabs>
          <w:tab w:val="left" w:pos="426"/>
        </w:tabs>
        <w:ind w:left="0"/>
        <w:jc w:val="both"/>
        <w:rPr>
          <w:rFonts w:ascii="Calibri" w:hAnsi="Calibri" w:cs="Calibri"/>
          <w:b/>
          <w:bCs/>
          <w:iCs/>
          <w:szCs w:val="20"/>
        </w:rPr>
      </w:pPr>
    </w:p>
    <w:p w14:paraId="5E95F585" w14:textId="77777777" w:rsidR="006C095D" w:rsidRDefault="006C095D" w:rsidP="009953E3">
      <w:pPr>
        <w:pStyle w:val="Odsekzoznamu"/>
        <w:tabs>
          <w:tab w:val="left" w:pos="426"/>
        </w:tabs>
        <w:ind w:left="0"/>
        <w:jc w:val="both"/>
        <w:rPr>
          <w:rFonts w:ascii="Calibri" w:hAnsi="Calibri" w:cs="Calibri"/>
          <w:b/>
          <w:bCs/>
          <w:iCs/>
          <w:szCs w:val="20"/>
        </w:rPr>
      </w:pPr>
    </w:p>
    <w:p w14:paraId="1B0735A6" w14:textId="77777777" w:rsidR="006C095D" w:rsidRDefault="006C095D" w:rsidP="009953E3">
      <w:pPr>
        <w:pStyle w:val="Odsekzoznamu"/>
        <w:tabs>
          <w:tab w:val="left" w:pos="426"/>
        </w:tabs>
        <w:ind w:left="0"/>
        <w:jc w:val="both"/>
        <w:rPr>
          <w:rFonts w:ascii="Calibri" w:hAnsi="Calibri" w:cs="Calibri"/>
          <w:b/>
          <w:bCs/>
          <w:iCs/>
          <w:szCs w:val="20"/>
        </w:rPr>
      </w:pPr>
    </w:p>
    <w:p w14:paraId="25E4DADC" w14:textId="77777777" w:rsidR="006C095D" w:rsidRDefault="006C095D" w:rsidP="009953E3">
      <w:pPr>
        <w:pStyle w:val="Odsekzoznamu"/>
        <w:tabs>
          <w:tab w:val="left" w:pos="426"/>
        </w:tabs>
        <w:ind w:left="0"/>
        <w:jc w:val="both"/>
        <w:rPr>
          <w:rFonts w:ascii="Calibri" w:hAnsi="Calibri" w:cs="Calibri"/>
          <w:b/>
          <w:bCs/>
          <w:iCs/>
          <w:szCs w:val="20"/>
        </w:rPr>
      </w:pPr>
    </w:p>
    <w:p w14:paraId="1F0F5436" w14:textId="77777777" w:rsidR="006C095D" w:rsidRDefault="006C095D" w:rsidP="009953E3">
      <w:pPr>
        <w:pStyle w:val="Odsekzoznamu"/>
        <w:tabs>
          <w:tab w:val="left" w:pos="426"/>
        </w:tabs>
        <w:ind w:left="0"/>
        <w:jc w:val="both"/>
        <w:rPr>
          <w:rFonts w:ascii="Calibri" w:hAnsi="Calibri" w:cs="Calibri"/>
          <w:b/>
          <w:bCs/>
          <w:iCs/>
          <w:szCs w:val="20"/>
        </w:rPr>
      </w:pPr>
    </w:p>
    <w:p w14:paraId="685CD6EC" w14:textId="77777777" w:rsidR="006C095D" w:rsidRDefault="006C095D" w:rsidP="009953E3">
      <w:pPr>
        <w:pStyle w:val="Odsekzoznamu"/>
        <w:tabs>
          <w:tab w:val="left" w:pos="426"/>
        </w:tabs>
        <w:ind w:left="0"/>
        <w:jc w:val="both"/>
        <w:rPr>
          <w:rFonts w:ascii="Calibri" w:hAnsi="Calibri" w:cs="Calibri"/>
          <w:b/>
          <w:bCs/>
          <w:iCs/>
          <w:szCs w:val="20"/>
        </w:rPr>
      </w:pPr>
    </w:p>
    <w:p w14:paraId="4C3F3135" w14:textId="77777777" w:rsidR="006C095D" w:rsidRDefault="006C095D" w:rsidP="009953E3">
      <w:pPr>
        <w:pStyle w:val="Odsekzoznamu"/>
        <w:tabs>
          <w:tab w:val="left" w:pos="426"/>
        </w:tabs>
        <w:ind w:left="0"/>
        <w:jc w:val="both"/>
        <w:rPr>
          <w:rFonts w:ascii="Calibri" w:hAnsi="Calibri" w:cs="Calibri"/>
          <w:b/>
          <w:bCs/>
          <w:iCs/>
          <w:szCs w:val="20"/>
        </w:rPr>
      </w:pPr>
    </w:p>
    <w:p w14:paraId="1BC9DF8C" w14:textId="77777777" w:rsidR="006C095D" w:rsidRDefault="006C095D" w:rsidP="009953E3">
      <w:pPr>
        <w:pStyle w:val="Odsekzoznamu"/>
        <w:tabs>
          <w:tab w:val="left" w:pos="426"/>
        </w:tabs>
        <w:ind w:left="0"/>
        <w:jc w:val="both"/>
        <w:rPr>
          <w:rFonts w:ascii="Calibri" w:hAnsi="Calibri" w:cs="Calibri"/>
          <w:b/>
          <w:bCs/>
          <w:iCs/>
          <w:szCs w:val="20"/>
        </w:rPr>
      </w:pPr>
    </w:p>
    <w:p w14:paraId="35E4D888" w14:textId="77777777" w:rsidR="006C095D" w:rsidRDefault="006C095D" w:rsidP="009953E3">
      <w:pPr>
        <w:pStyle w:val="Odsekzoznamu"/>
        <w:tabs>
          <w:tab w:val="left" w:pos="426"/>
        </w:tabs>
        <w:ind w:left="0"/>
        <w:jc w:val="both"/>
        <w:rPr>
          <w:rFonts w:ascii="Calibri" w:hAnsi="Calibri" w:cs="Calibri"/>
          <w:b/>
          <w:bCs/>
          <w:iCs/>
          <w:szCs w:val="20"/>
        </w:rPr>
      </w:pPr>
    </w:p>
    <w:p w14:paraId="4ED7232A" w14:textId="77777777" w:rsidR="006C095D" w:rsidRDefault="006C095D" w:rsidP="009953E3">
      <w:pPr>
        <w:pStyle w:val="Odsekzoznamu"/>
        <w:tabs>
          <w:tab w:val="left" w:pos="426"/>
        </w:tabs>
        <w:ind w:left="0"/>
        <w:jc w:val="both"/>
        <w:rPr>
          <w:rFonts w:ascii="Calibri" w:hAnsi="Calibri" w:cs="Calibri"/>
          <w:b/>
          <w:bCs/>
          <w:iCs/>
          <w:szCs w:val="20"/>
        </w:rPr>
      </w:pPr>
    </w:p>
    <w:p w14:paraId="22BFEBAF" w14:textId="77777777" w:rsidR="006C095D" w:rsidRDefault="006C095D" w:rsidP="009953E3">
      <w:pPr>
        <w:pStyle w:val="Odsekzoznamu"/>
        <w:tabs>
          <w:tab w:val="left" w:pos="426"/>
        </w:tabs>
        <w:ind w:left="0"/>
        <w:jc w:val="both"/>
        <w:rPr>
          <w:rFonts w:ascii="Calibri" w:hAnsi="Calibri" w:cs="Calibri"/>
          <w:b/>
          <w:bCs/>
          <w:iCs/>
          <w:szCs w:val="20"/>
        </w:rPr>
      </w:pPr>
    </w:p>
    <w:p w14:paraId="12356ADB" w14:textId="77777777" w:rsidR="006C095D" w:rsidRDefault="006C095D" w:rsidP="009953E3">
      <w:pPr>
        <w:pStyle w:val="Odsekzoznamu"/>
        <w:tabs>
          <w:tab w:val="left" w:pos="426"/>
        </w:tabs>
        <w:ind w:left="0"/>
        <w:jc w:val="both"/>
        <w:rPr>
          <w:rFonts w:ascii="Calibri" w:hAnsi="Calibri" w:cs="Calibri"/>
          <w:b/>
          <w:bCs/>
          <w:iCs/>
          <w:szCs w:val="20"/>
        </w:rPr>
      </w:pPr>
    </w:p>
    <w:p w14:paraId="107E93CD" w14:textId="77777777" w:rsidR="006C095D" w:rsidRDefault="006C095D" w:rsidP="009953E3">
      <w:pPr>
        <w:pStyle w:val="Odsekzoznamu"/>
        <w:tabs>
          <w:tab w:val="left" w:pos="426"/>
        </w:tabs>
        <w:ind w:left="0"/>
        <w:jc w:val="both"/>
        <w:rPr>
          <w:rFonts w:ascii="Calibri" w:hAnsi="Calibri" w:cs="Calibri"/>
          <w:b/>
          <w:bCs/>
          <w:iCs/>
          <w:szCs w:val="20"/>
        </w:rPr>
      </w:pPr>
    </w:p>
    <w:p w14:paraId="025F1C4F" w14:textId="77777777" w:rsidR="006C095D" w:rsidRDefault="006C095D" w:rsidP="009953E3">
      <w:pPr>
        <w:pStyle w:val="Odsekzoznamu"/>
        <w:tabs>
          <w:tab w:val="left" w:pos="426"/>
        </w:tabs>
        <w:ind w:left="0"/>
        <w:jc w:val="both"/>
        <w:rPr>
          <w:rFonts w:ascii="Calibri" w:hAnsi="Calibri" w:cs="Calibri"/>
          <w:b/>
          <w:bCs/>
          <w:iCs/>
          <w:szCs w:val="20"/>
        </w:rPr>
      </w:pPr>
    </w:p>
    <w:p w14:paraId="121D13A4" w14:textId="77777777" w:rsidR="006C095D" w:rsidRDefault="006C095D" w:rsidP="009953E3">
      <w:pPr>
        <w:pStyle w:val="Odsekzoznamu"/>
        <w:tabs>
          <w:tab w:val="left" w:pos="426"/>
        </w:tabs>
        <w:ind w:left="0"/>
        <w:jc w:val="both"/>
        <w:rPr>
          <w:rFonts w:ascii="Calibri" w:hAnsi="Calibri" w:cs="Calibri"/>
          <w:b/>
          <w:bCs/>
          <w:iCs/>
          <w:szCs w:val="20"/>
        </w:rPr>
      </w:pPr>
    </w:p>
    <w:p w14:paraId="60DE5424" w14:textId="77777777" w:rsidR="006C095D" w:rsidRDefault="006C095D" w:rsidP="009953E3">
      <w:pPr>
        <w:pStyle w:val="Odsekzoznamu"/>
        <w:tabs>
          <w:tab w:val="left" w:pos="426"/>
        </w:tabs>
        <w:ind w:left="0"/>
        <w:jc w:val="both"/>
        <w:rPr>
          <w:rFonts w:ascii="Calibri" w:hAnsi="Calibri" w:cs="Calibri"/>
          <w:b/>
          <w:bCs/>
          <w:iCs/>
          <w:szCs w:val="20"/>
        </w:rPr>
      </w:pPr>
    </w:p>
    <w:p w14:paraId="042E334C" w14:textId="77777777" w:rsidR="006C095D" w:rsidRDefault="006C095D" w:rsidP="009953E3">
      <w:pPr>
        <w:pStyle w:val="Odsekzoznamu"/>
        <w:tabs>
          <w:tab w:val="left" w:pos="426"/>
        </w:tabs>
        <w:ind w:left="0"/>
        <w:jc w:val="both"/>
        <w:rPr>
          <w:rFonts w:ascii="Calibri" w:hAnsi="Calibri" w:cs="Calibri"/>
          <w:b/>
          <w:bCs/>
          <w:iCs/>
          <w:szCs w:val="20"/>
        </w:rPr>
      </w:pPr>
    </w:p>
    <w:p w14:paraId="75BD53F5" w14:textId="77777777" w:rsidR="006C095D" w:rsidRDefault="006C095D" w:rsidP="009953E3">
      <w:pPr>
        <w:pStyle w:val="Odsekzoznamu"/>
        <w:tabs>
          <w:tab w:val="left" w:pos="426"/>
        </w:tabs>
        <w:ind w:left="0"/>
        <w:jc w:val="both"/>
        <w:rPr>
          <w:rFonts w:ascii="Calibri" w:hAnsi="Calibri" w:cs="Calibri"/>
          <w:b/>
          <w:bCs/>
          <w:iCs/>
          <w:szCs w:val="20"/>
        </w:rPr>
      </w:pPr>
    </w:p>
    <w:p w14:paraId="7F7E088D" w14:textId="77777777" w:rsidR="006C095D" w:rsidRDefault="006C095D" w:rsidP="009953E3">
      <w:pPr>
        <w:pStyle w:val="Odsekzoznamu"/>
        <w:tabs>
          <w:tab w:val="left" w:pos="426"/>
        </w:tabs>
        <w:ind w:left="0"/>
        <w:jc w:val="both"/>
        <w:rPr>
          <w:rFonts w:ascii="Calibri" w:hAnsi="Calibri" w:cs="Calibri"/>
          <w:b/>
          <w:bCs/>
          <w:iCs/>
          <w:szCs w:val="20"/>
        </w:rPr>
      </w:pPr>
    </w:p>
    <w:p w14:paraId="2778D300" w14:textId="77777777" w:rsidR="006C095D" w:rsidRDefault="006C095D" w:rsidP="009953E3">
      <w:pPr>
        <w:pStyle w:val="Odsekzoznamu"/>
        <w:tabs>
          <w:tab w:val="left" w:pos="426"/>
        </w:tabs>
        <w:ind w:left="0"/>
        <w:jc w:val="both"/>
        <w:rPr>
          <w:rFonts w:ascii="Calibri" w:hAnsi="Calibri" w:cs="Calibri"/>
          <w:b/>
          <w:bCs/>
          <w:iCs/>
          <w:szCs w:val="20"/>
        </w:rPr>
      </w:pPr>
    </w:p>
    <w:p w14:paraId="709C645C" w14:textId="77777777" w:rsidR="006C095D" w:rsidRDefault="006C095D" w:rsidP="009953E3">
      <w:pPr>
        <w:pStyle w:val="Odsekzoznamu"/>
        <w:tabs>
          <w:tab w:val="left" w:pos="426"/>
        </w:tabs>
        <w:ind w:left="0"/>
        <w:jc w:val="both"/>
        <w:rPr>
          <w:rFonts w:ascii="Calibri" w:hAnsi="Calibri" w:cs="Calibri"/>
          <w:b/>
          <w:bCs/>
          <w:iCs/>
          <w:szCs w:val="20"/>
        </w:rPr>
      </w:pPr>
    </w:p>
    <w:p w14:paraId="6851CBF2" w14:textId="77777777" w:rsidR="006C095D" w:rsidRDefault="006C095D" w:rsidP="009953E3">
      <w:pPr>
        <w:pStyle w:val="Odsekzoznamu"/>
        <w:tabs>
          <w:tab w:val="left" w:pos="426"/>
        </w:tabs>
        <w:ind w:left="0"/>
        <w:jc w:val="both"/>
        <w:rPr>
          <w:rFonts w:ascii="Calibri" w:hAnsi="Calibri" w:cs="Calibri"/>
          <w:b/>
          <w:bCs/>
          <w:iCs/>
          <w:szCs w:val="20"/>
        </w:rPr>
      </w:pPr>
    </w:p>
    <w:p w14:paraId="07A5BB6F" w14:textId="77777777" w:rsidR="006C095D" w:rsidRDefault="006C095D" w:rsidP="009953E3">
      <w:pPr>
        <w:pStyle w:val="Odsekzoznamu"/>
        <w:tabs>
          <w:tab w:val="left" w:pos="426"/>
        </w:tabs>
        <w:ind w:left="0"/>
        <w:jc w:val="both"/>
        <w:rPr>
          <w:rFonts w:ascii="Calibri" w:hAnsi="Calibri" w:cs="Calibri"/>
          <w:b/>
          <w:bCs/>
          <w:iCs/>
          <w:szCs w:val="20"/>
        </w:rPr>
      </w:pPr>
    </w:p>
    <w:p w14:paraId="30FF19E1" w14:textId="77777777" w:rsidR="006C095D" w:rsidRDefault="006C095D" w:rsidP="009953E3">
      <w:pPr>
        <w:pStyle w:val="Odsekzoznamu"/>
        <w:tabs>
          <w:tab w:val="left" w:pos="426"/>
        </w:tabs>
        <w:ind w:left="0"/>
        <w:jc w:val="both"/>
        <w:rPr>
          <w:rFonts w:ascii="Calibri" w:hAnsi="Calibri" w:cs="Calibri"/>
          <w:b/>
          <w:bCs/>
          <w:iCs/>
          <w:szCs w:val="20"/>
        </w:rPr>
      </w:pPr>
    </w:p>
    <w:p w14:paraId="5622F22A" w14:textId="77777777" w:rsidR="006C095D" w:rsidRDefault="006C095D" w:rsidP="009953E3">
      <w:pPr>
        <w:pStyle w:val="Odsekzoznamu"/>
        <w:tabs>
          <w:tab w:val="left" w:pos="426"/>
        </w:tabs>
        <w:ind w:left="0"/>
        <w:jc w:val="both"/>
        <w:rPr>
          <w:rFonts w:ascii="Calibri" w:hAnsi="Calibri" w:cs="Calibri"/>
          <w:b/>
          <w:bCs/>
          <w:iCs/>
          <w:szCs w:val="20"/>
        </w:rPr>
      </w:pPr>
    </w:p>
    <w:p w14:paraId="477722E8" w14:textId="77777777" w:rsidR="006C095D" w:rsidRDefault="006C095D" w:rsidP="009953E3">
      <w:pPr>
        <w:pStyle w:val="Odsekzoznamu"/>
        <w:tabs>
          <w:tab w:val="left" w:pos="426"/>
        </w:tabs>
        <w:ind w:left="0"/>
        <w:jc w:val="both"/>
        <w:rPr>
          <w:rFonts w:ascii="Calibri" w:hAnsi="Calibri" w:cs="Calibri"/>
          <w:b/>
          <w:bCs/>
          <w:iCs/>
          <w:szCs w:val="20"/>
        </w:rPr>
      </w:pPr>
    </w:p>
    <w:p w14:paraId="79C0A296" w14:textId="77777777" w:rsidR="006C095D" w:rsidRDefault="006C095D" w:rsidP="009953E3">
      <w:pPr>
        <w:pStyle w:val="Odsekzoznamu"/>
        <w:tabs>
          <w:tab w:val="left" w:pos="426"/>
        </w:tabs>
        <w:ind w:left="0"/>
        <w:jc w:val="both"/>
        <w:rPr>
          <w:rFonts w:ascii="Calibri" w:hAnsi="Calibri" w:cs="Calibri"/>
          <w:b/>
          <w:bCs/>
          <w:iCs/>
          <w:szCs w:val="20"/>
        </w:rPr>
      </w:pPr>
    </w:p>
    <w:p w14:paraId="6AD1AD75" w14:textId="60E11924" w:rsidR="006C095D" w:rsidRDefault="006C095D" w:rsidP="009953E3">
      <w:pPr>
        <w:pStyle w:val="Odsekzoznamu"/>
        <w:tabs>
          <w:tab w:val="left" w:pos="426"/>
        </w:tabs>
        <w:ind w:left="0"/>
        <w:jc w:val="both"/>
        <w:rPr>
          <w:rFonts w:ascii="Calibri" w:hAnsi="Calibri" w:cs="Calibri"/>
          <w:b/>
          <w:bCs/>
          <w:iCs/>
          <w:szCs w:val="20"/>
        </w:rPr>
      </w:pPr>
    </w:p>
    <w:p w14:paraId="368E544B" w14:textId="77777777" w:rsidR="00FF1852" w:rsidRDefault="00FF1852" w:rsidP="009953E3">
      <w:pPr>
        <w:pStyle w:val="Odsekzoznamu"/>
        <w:tabs>
          <w:tab w:val="left" w:pos="426"/>
        </w:tabs>
        <w:ind w:left="0"/>
        <w:jc w:val="both"/>
        <w:rPr>
          <w:rFonts w:ascii="Calibri" w:hAnsi="Calibri" w:cs="Calibri"/>
          <w:b/>
          <w:bCs/>
          <w:iCs/>
          <w:szCs w:val="20"/>
        </w:rPr>
      </w:pPr>
    </w:p>
    <w:p w14:paraId="3A75FDC3" w14:textId="77777777" w:rsidR="006C095D" w:rsidRDefault="006C095D" w:rsidP="009953E3">
      <w:pPr>
        <w:pStyle w:val="Odsekzoznamu"/>
        <w:tabs>
          <w:tab w:val="left" w:pos="426"/>
        </w:tabs>
        <w:ind w:left="0"/>
        <w:jc w:val="both"/>
        <w:rPr>
          <w:rFonts w:ascii="Calibri" w:hAnsi="Calibri" w:cs="Calibri"/>
          <w:b/>
          <w:bCs/>
          <w:iCs/>
          <w:szCs w:val="20"/>
        </w:rPr>
      </w:pPr>
    </w:p>
    <w:p w14:paraId="7CA4FE19" w14:textId="77777777" w:rsidR="006C095D" w:rsidRDefault="006C095D" w:rsidP="009953E3">
      <w:pPr>
        <w:pStyle w:val="Odsekzoznamu"/>
        <w:tabs>
          <w:tab w:val="left" w:pos="426"/>
        </w:tabs>
        <w:ind w:left="0"/>
        <w:jc w:val="both"/>
        <w:rPr>
          <w:rFonts w:ascii="Calibri" w:hAnsi="Calibri" w:cs="Calibri"/>
          <w:b/>
          <w:bCs/>
          <w:iCs/>
          <w:szCs w:val="20"/>
        </w:rPr>
      </w:pPr>
    </w:p>
    <w:p w14:paraId="18935622" w14:textId="77777777" w:rsidR="006C095D" w:rsidRDefault="006C095D" w:rsidP="009953E3">
      <w:pPr>
        <w:pStyle w:val="Odsekzoznamu"/>
        <w:tabs>
          <w:tab w:val="left" w:pos="426"/>
        </w:tabs>
        <w:ind w:left="0"/>
        <w:jc w:val="both"/>
        <w:rPr>
          <w:rFonts w:ascii="Calibri" w:hAnsi="Calibri" w:cs="Calibri"/>
          <w:b/>
          <w:bCs/>
          <w:iCs/>
          <w:szCs w:val="20"/>
        </w:rPr>
      </w:pPr>
    </w:p>
    <w:p w14:paraId="1BCFE0D3" w14:textId="60B4F121" w:rsidR="00E5007A" w:rsidRPr="0063584C" w:rsidRDefault="00E5007A" w:rsidP="009953E3">
      <w:pPr>
        <w:pStyle w:val="Odsekzoznamu"/>
        <w:tabs>
          <w:tab w:val="left" w:pos="426"/>
        </w:tabs>
        <w:ind w:left="0"/>
        <w:jc w:val="both"/>
        <w:rPr>
          <w:rFonts w:ascii="Calibri" w:hAnsi="Calibri" w:cs="Calibri"/>
          <w:b/>
          <w:bCs/>
          <w:iCs/>
          <w:szCs w:val="20"/>
        </w:rPr>
      </w:pPr>
      <w:r w:rsidRPr="0063584C">
        <w:rPr>
          <w:rFonts w:ascii="Calibri" w:hAnsi="Calibri" w:cs="Calibri"/>
          <w:b/>
          <w:bCs/>
          <w:iCs/>
          <w:szCs w:val="20"/>
        </w:rPr>
        <w:lastRenderedPageBreak/>
        <w:t xml:space="preserve">E. </w:t>
      </w:r>
      <w:r w:rsidR="00B60C34">
        <w:rPr>
          <w:rFonts w:ascii="Calibri" w:hAnsi="Calibri" w:cs="Calibri"/>
          <w:b/>
          <w:bCs/>
          <w:iCs/>
          <w:szCs w:val="20"/>
        </w:rPr>
        <w:tab/>
      </w:r>
      <w:r w:rsidRPr="0063584C">
        <w:rPr>
          <w:rFonts w:ascii="Calibri" w:hAnsi="Calibri" w:cs="Calibri"/>
          <w:b/>
          <w:bCs/>
          <w:iCs/>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2F4C0B">
      <w:pPr>
        <w:pStyle w:val="tl1"/>
        <w:numPr>
          <w:ilvl w:val="0"/>
          <w:numId w:val="20"/>
        </w:numPr>
        <w:ind w:left="426" w:hanging="426"/>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A4F16C7" w14:textId="1775DD5D" w:rsidR="001A241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celková cena za 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DD497A">
        <w:rPr>
          <w:rFonts w:ascii="Calibri" w:hAnsi="Calibri" w:cs="Calibri"/>
          <w:sz w:val="20"/>
          <w:szCs w:val="20"/>
        </w:rPr>
        <w:t>výkazu výmer</w:t>
      </w:r>
      <w:r>
        <w:rPr>
          <w:rFonts w:ascii="Calibri" w:hAnsi="Calibri" w:cs="Calibri"/>
          <w:sz w:val="20"/>
          <w:szCs w:val="20"/>
        </w:rPr>
        <w:t xml:space="preserve"> vypracovaného </w:t>
      </w:r>
      <w:r w:rsidR="000265E6">
        <w:rPr>
          <w:rFonts w:ascii="Calibri" w:hAnsi="Calibri" w:cs="Calibri"/>
          <w:sz w:val="20"/>
          <w:szCs w:val="20"/>
        </w:rPr>
        <w:t>uchádzačom</w:t>
      </w:r>
      <w:r w:rsidR="00983766">
        <w:rPr>
          <w:rFonts w:ascii="Calibri" w:hAnsi="Calibri" w:cs="Calibri"/>
          <w:sz w:val="20"/>
          <w:szCs w:val="20"/>
        </w:rPr>
        <w:t>, </w:t>
      </w:r>
      <w:r>
        <w:rPr>
          <w:rFonts w:ascii="Calibri" w:hAnsi="Calibri" w:cs="Calibri"/>
          <w:sz w:val="20"/>
          <w:szCs w:val="20"/>
        </w:rPr>
        <w:t xml:space="preserve">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w:t>
      </w:r>
      <w:r w:rsidR="00983766">
        <w:rPr>
          <w:rFonts w:ascii="Calibri" w:hAnsi="Calibri" w:cs="Calibri"/>
          <w:sz w:val="20"/>
          <w:szCs w:val="20"/>
        </w:rPr>
        <w:t xml:space="preserve">. </w:t>
      </w:r>
      <w:r w:rsidR="00886637">
        <w:rPr>
          <w:rFonts w:ascii="Calibri" w:hAnsi="Calibri" w:cs="Calibri"/>
          <w:sz w:val="20"/>
          <w:szCs w:val="20"/>
        </w:rPr>
        <w:t>Spôsob určenia ceny</w:t>
      </w:r>
      <w:r w:rsidRPr="0063584C">
        <w:rPr>
          <w:rFonts w:ascii="Calibri" w:hAnsi="Calibri" w:cs="Calibri"/>
          <w:sz w:val="20"/>
          <w:szCs w:val="20"/>
        </w:rPr>
        <w:t>.</w:t>
      </w:r>
      <w:r w:rsidR="00983766">
        <w:rPr>
          <w:rFonts w:ascii="Calibri" w:hAnsi="Calibri" w:cs="Calibri"/>
          <w:sz w:val="20"/>
          <w:szCs w:val="20"/>
        </w:rPr>
        <w:t xml:space="preserve"> </w:t>
      </w:r>
    </w:p>
    <w:p w14:paraId="736F9181" w14:textId="77777777" w:rsidR="001A2414" w:rsidRDefault="001A2414" w:rsidP="00E5007A">
      <w:pPr>
        <w:pStyle w:val="tl1"/>
        <w:rPr>
          <w:rFonts w:ascii="Calibri" w:hAnsi="Calibri" w:cs="Calibri"/>
          <w:sz w:val="20"/>
          <w:szCs w:val="20"/>
        </w:rPr>
      </w:pPr>
    </w:p>
    <w:p w14:paraId="4682F675" w14:textId="0894FCBE" w:rsidR="00B60C34" w:rsidRDefault="00983766" w:rsidP="002F4C0B">
      <w:pPr>
        <w:pStyle w:val="tl1"/>
        <w:numPr>
          <w:ilvl w:val="0"/>
          <w:numId w:val="20"/>
        </w:numPr>
        <w:tabs>
          <w:tab w:val="left" w:pos="426"/>
        </w:tabs>
        <w:ind w:left="0" w:firstLine="0"/>
        <w:rPr>
          <w:rFonts w:ascii="Calibri" w:hAnsi="Calibri" w:cs="Calibri"/>
          <w:sz w:val="20"/>
          <w:szCs w:val="20"/>
        </w:rPr>
      </w:pPr>
      <w:r w:rsidRPr="001B7E4B">
        <w:rPr>
          <w:rFonts w:asciiTheme="minorHAnsi" w:hAnsiTheme="minorHAnsi" w:cstheme="minorHAnsi"/>
          <w:b/>
          <w:bCs/>
          <w:sz w:val="20"/>
          <w:szCs w:val="20"/>
        </w:rPr>
        <w:t>Kompletne vyplnený výkaz výmer</w:t>
      </w:r>
      <w:r w:rsidRPr="00457056">
        <w:rPr>
          <w:rFonts w:asciiTheme="minorHAnsi" w:hAnsiTheme="minorHAnsi" w:cstheme="minorHAnsi"/>
          <w:sz w:val="20"/>
          <w:szCs w:val="20"/>
        </w:rPr>
        <w:t xml:space="preserve"> musí byť predložený ako súčasť ponuky uchádzača v elektronickej podobe aj </w:t>
      </w:r>
      <w:r w:rsidR="00624665">
        <w:rPr>
          <w:rFonts w:asciiTheme="minorHAnsi" w:hAnsiTheme="minorHAnsi" w:cstheme="minorHAnsi"/>
          <w:sz w:val="20"/>
          <w:szCs w:val="20"/>
        </w:rPr>
        <w:t xml:space="preserve">       </w:t>
      </w:r>
      <w:r w:rsidRPr="00457056">
        <w:rPr>
          <w:rFonts w:asciiTheme="minorHAnsi" w:hAnsiTheme="minorHAnsi" w:cstheme="minorHAnsi"/>
          <w:sz w:val="20"/>
          <w:szCs w:val="20"/>
        </w:rPr>
        <w:t xml:space="preserve">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Pr="00457056">
        <w:rPr>
          <w:rFonts w:asciiTheme="minorHAnsi" w:hAnsiTheme="minorHAnsi" w:cstheme="minorHAnsi"/>
          <w:sz w:val="20"/>
          <w:szCs w:val="20"/>
        </w:rPr>
        <w:t xml:space="preserve">. </w:t>
      </w:r>
      <w:r w:rsidR="008C406E" w:rsidRPr="001B7E4B">
        <w:rPr>
          <w:rFonts w:asciiTheme="minorHAnsi" w:hAnsiTheme="minorHAnsi" w:cstheme="minorHAnsi"/>
          <w:sz w:val="20"/>
          <w:szCs w:val="20"/>
        </w:rPr>
        <w:t>Uchádzač musí uviesť jednotkovú cenu každej položky prác, použitého materiálu a služieb uvedených v súpise položiek. V prípade, ak uchádzač niektorú položku neocení, má sa za to, že takéto práce, montáže, dodávky materiálov, materiály atď. budú uchádzačom (zhotoviteľom) realizované a dodané a ich cena je už zahrnutá v niektorých iných položkách.</w:t>
      </w:r>
      <w:r w:rsidRPr="00457056">
        <w:rPr>
          <w:rFonts w:asciiTheme="minorHAnsi" w:hAnsiTheme="minorHAnsi" w:cstheme="minorHAnsi"/>
          <w:sz w:val="20"/>
          <w:szCs w:val="20"/>
        </w:rPr>
        <w:t xml:space="preserve"> Uchádzačom navrhovaná cena za predmet zákazky musí byť uvedená v EUR, matematicky zaokrúhlená na dve desatinné miesta.</w:t>
      </w:r>
    </w:p>
    <w:p w14:paraId="57EAF8D6" w14:textId="6C590E98" w:rsidR="001D766A" w:rsidRDefault="001D766A" w:rsidP="00E5007A">
      <w:pPr>
        <w:pStyle w:val="tl1"/>
        <w:rPr>
          <w:rFonts w:ascii="Calibri" w:hAnsi="Calibri" w:cs="Calibri"/>
          <w:sz w:val="20"/>
          <w:szCs w:val="20"/>
        </w:rPr>
      </w:pPr>
    </w:p>
    <w:p w14:paraId="74196C0D" w14:textId="064B4D1D" w:rsidR="00B60C34" w:rsidRPr="00457056" w:rsidRDefault="00983766" w:rsidP="002F4C0B">
      <w:pPr>
        <w:pStyle w:val="tl1"/>
        <w:numPr>
          <w:ilvl w:val="0"/>
          <w:numId w:val="20"/>
        </w:numPr>
        <w:tabs>
          <w:tab w:val="left" w:pos="426"/>
        </w:tabs>
        <w:ind w:left="0" w:firstLine="0"/>
      </w:pPr>
      <w:r w:rsidRPr="00457056">
        <w:rPr>
          <w:rFonts w:ascii="Calibri" w:hAnsi="Calibri" w:cs="Calibri"/>
          <w:bCs/>
          <w:sz w:val="20"/>
          <w:szCs w:val="20"/>
        </w:rPr>
        <w:t xml:space="preserve">Vzhľadom ku skutočnosti, že verejný obstarávateľ v predmetnom verejnom obstarávaní využije postup v súlade </w:t>
      </w:r>
      <w:r w:rsidR="00624665">
        <w:rPr>
          <w:rFonts w:ascii="Calibri" w:hAnsi="Calibri" w:cs="Calibri"/>
          <w:bCs/>
          <w:sz w:val="20"/>
          <w:szCs w:val="20"/>
        </w:rPr>
        <w:t xml:space="preserve">          </w:t>
      </w:r>
      <w:r w:rsidRPr="00457056">
        <w:rPr>
          <w:rFonts w:ascii="Calibri" w:hAnsi="Calibri" w:cs="Calibri"/>
          <w:bCs/>
          <w:sz w:val="20"/>
          <w:szCs w:val="20"/>
        </w:rPr>
        <w:t>s § 112 ods. 6 ZVO, veta druhá, vyhodnotenie splnenia podmienok účasti a vyhodnotenie ponúk z hľadiska splnenia požiadaviek na predmet zákazky sa uskutoční po vyhodnotení ponúk na základe kritérií na vyhodnotenie ponúk.</w:t>
      </w:r>
    </w:p>
    <w:p w14:paraId="6ADB7849" w14:textId="77777777" w:rsidR="00983766" w:rsidRDefault="00983766" w:rsidP="00457056">
      <w:pPr>
        <w:pStyle w:val="tl1"/>
        <w:tabs>
          <w:tab w:val="left" w:pos="426"/>
        </w:tabs>
      </w:pPr>
    </w:p>
    <w:p w14:paraId="1BAF2875" w14:textId="08D70E97" w:rsidR="00E5007A" w:rsidRPr="00AD3A7D" w:rsidRDefault="00E5007A" w:rsidP="00AD3A7D">
      <w:pPr>
        <w:pStyle w:val="tl1"/>
        <w:numPr>
          <w:ilvl w:val="0"/>
          <w:numId w:val="20"/>
        </w:numPr>
        <w:tabs>
          <w:tab w:val="left" w:pos="426"/>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001D766A">
        <w:rPr>
          <w:rFonts w:ascii="Calibri" w:hAnsi="Calibri" w:cs="Calibri"/>
          <w:b/>
          <w:bCs/>
          <w:iCs/>
          <w:sz w:val="20"/>
          <w:szCs w:val="20"/>
          <w:u w:val="single"/>
        </w:rPr>
        <w:t xml:space="preserve"> </w:t>
      </w:r>
      <w:r w:rsidR="001B7E4B" w:rsidRPr="00AD3A7D">
        <w:rPr>
          <w:rFonts w:ascii="Calibri" w:hAnsi="Calibri" w:cs="Calibri"/>
          <w:b/>
          <w:bCs/>
          <w:iCs/>
          <w:sz w:val="20"/>
          <w:szCs w:val="20"/>
          <w:u w:val="single"/>
        </w:rPr>
        <w:t xml:space="preserve"> </w:t>
      </w:r>
      <w:r w:rsidR="001B7E4B" w:rsidRPr="00AD3A7D">
        <w:rPr>
          <w:rFonts w:ascii="Calibri" w:hAnsi="Calibri" w:cs="Calibri"/>
          <w:bCs/>
          <w:iCs/>
          <w:sz w:val="20"/>
          <w:szCs w:val="20"/>
        </w:rPr>
        <w:t>matematicky zaokrúhlenú na dve desatinné miesta</w:t>
      </w:r>
      <w:r w:rsidRPr="00AD3A7D">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01A651FB" w14:textId="77777777" w:rsidR="001D766A" w:rsidRDefault="001D766A" w:rsidP="001D766A">
      <w:pPr>
        <w:pStyle w:val="Odsekzoznamu"/>
        <w:rPr>
          <w:rFonts w:ascii="Calibri" w:hAnsi="Calibri" w:cs="Calibri"/>
          <w:sz w:val="20"/>
          <w:szCs w:val="20"/>
        </w:rPr>
      </w:pPr>
    </w:p>
    <w:p w14:paraId="29AFCAA6" w14:textId="77777777" w:rsidR="00E5007A" w:rsidRPr="0063584C" w:rsidRDefault="00E5007A" w:rsidP="00E5007A">
      <w:pPr>
        <w:pStyle w:val="tl1"/>
        <w:rPr>
          <w:rFonts w:ascii="Calibri" w:hAnsi="Calibri" w:cs="Calibri"/>
          <w:bCs/>
          <w:iCs/>
          <w:sz w:val="20"/>
          <w:szCs w:val="20"/>
        </w:rPr>
      </w:pPr>
    </w:p>
    <w:p w14:paraId="57FE1A58" w14:textId="77777777" w:rsidR="00E5007A" w:rsidRPr="0063584C" w:rsidRDefault="00E5007A" w:rsidP="00E5007A">
      <w:pPr>
        <w:pStyle w:val="tl1"/>
        <w:jc w:val="left"/>
        <w:rPr>
          <w:rFonts w:ascii="Calibri" w:hAnsi="Calibri" w:cs="Calibri"/>
          <w:b/>
          <w:bCs/>
          <w:iCs/>
          <w:sz w:val="20"/>
          <w:szCs w:val="20"/>
        </w:rPr>
      </w:pPr>
    </w:p>
    <w:p w14:paraId="4A458C37" w14:textId="77777777" w:rsidR="00E5007A" w:rsidRPr="0063584C" w:rsidRDefault="00E5007A" w:rsidP="00E5007A">
      <w:pPr>
        <w:pStyle w:val="tl1"/>
        <w:jc w:val="left"/>
        <w:rPr>
          <w:rFonts w:ascii="Calibri" w:hAnsi="Calibri" w:cs="Calibri"/>
          <w:b/>
          <w:bCs/>
          <w:iCs/>
          <w:sz w:val="20"/>
          <w:szCs w:val="20"/>
        </w:rPr>
      </w:pPr>
    </w:p>
    <w:p w14:paraId="6921098C" w14:textId="77777777" w:rsidR="00E5007A" w:rsidRPr="0063584C" w:rsidRDefault="00E5007A" w:rsidP="00E5007A">
      <w:pPr>
        <w:pStyle w:val="tl1"/>
        <w:jc w:val="left"/>
        <w:rPr>
          <w:rFonts w:ascii="Calibri" w:hAnsi="Calibri" w:cs="Calibri"/>
          <w:b/>
          <w:bCs/>
          <w:iCs/>
          <w:sz w:val="20"/>
          <w:szCs w:val="20"/>
        </w:rPr>
      </w:pPr>
    </w:p>
    <w:p w14:paraId="33782B75" w14:textId="77777777" w:rsidR="00E5007A" w:rsidRPr="0063584C" w:rsidRDefault="00E5007A" w:rsidP="00E5007A">
      <w:pPr>
        <w:pStyle w:val="tl1"/>
        <w:jc w:val="left"/>
        <w:rPr>
          <w:rFonts w:ascii="Calibri" w:hAnsi="Calibri" w:cs="Calibri"/>
          <w:b/>
          <w:bCs/>
          <w:iCs/>
          <w:sz w:val="20"/>
          <w:szCs w:val="20"/>
        </w:rPr>
      </w:pPr>
    </w:p>
    <w:p w14:paraId="2427FB0D" w14:textId="77777777" w:rsidR="00E5007A" w:rsidRPr="0063584C" w:rsidRDefault="00E5007A" w:rsidP="00E5007A">
      <w:pPr>
        <w:pStyle w:val="tl1"/>
        <w:jc w:val="left"/>
        <w:rPr>
          <w:rFonts w:ascii="Calibri" w:hAnsi="Calibri" w:cs="Calibri"/>
          <w:b/>
          <w:bCs/>
          <w:iCs/>
          <w:sz w:val="20"/>
          <w:szCs w:val="20"/>
        </w:rPr>
      </w:pPr>
    </w:p>
    <w:p w14:paraId="2CD6E981" w14:textId="77777777" w:rsidR="00E5007A" w:rsidRPr="0063584C" w:rsidRDefault="00E5007A" w:rsidP="00E5007A">
      <w:pPr>
        <w:pStyle w:val="tl1"/>
        <w:jc w:val="left"/>
        <w:rPr>
          <w:rFonts w:ascii="Calibri" w:hAnsi="Calibri" w:cs="Calibri"/>
          <w:b/>
          <w:bCs/>
          <w:iCs/>
          <w:sz w:val="20"/>
          <w:szCs w:val="20"/>
        </w:rPr>
      </w:pPr>
    </w:p>
    <w:p w14:paraId="4BC8D427" w14:textId="77777777" w:rsidR="00E5007A" w:rsidRPr="0063584C" w:rsidRDefault="00E5007A" w:rsidP="00E5007A">
      <w:pPr>
        <w:pStyle w:val="tl1"/>
        <w:jc w:val="left"/>
        <w:rPr>
          <w:rFonts w:ascii="Calibri" w:hAnsi="Calibri" w:cs="Calibri"/>
          <w:b/>
          <w:bCs/>
          <w:iCs/>
          <w:sz w:val="20"/>
          <w:szCs w:val="20"/>
        </w:rPr>
      </w:pPr>
    </w:p>
    <w:p w14:paraId="727FB149" w14:textId="77777777" w:rsidR="00E5007A" w:rsidRPr="0063584C" w:rsidRDefault="00E5007A" w:rsidP="00E5007A">
      <w:pPr>
        <w:pStyle w:val="tl1"/>
        <w:jc w:val="left"/>
        <w:rPr>
          <w:rFonts w:ascii="Calibri" w:hAnsi="Calibri" w:cs="Calibri"/>
          <w:b/>
          <w:bCs/>
          <w:iCs/>
          <w:sz w:val="20"/>
          <w:szCs w:val="20"/>
        </w:rPr>
      </w:pPr>
    </w:p>
    <w:p w14:paraId="27C1248C" w14:textId="77777777" w:rsidR="00E5007A" w:rsidRPr="0063584C" w:rsidRDefault="00E5007A" w:rsidP="00E5007A">
      <w:pPr>
        <w:pStyle w:val="tl1"/>
        <w:jc w:val="left"/>
        <w:rPr>
          <w:rFonts w:ascii="Calibri" w:hAnsi="Calibri" w:cs="Calibri"/>
          <w:b/>
          <w:bCs/>
          <w:iCs/>
          <w:sz w:val="20"/>
          <w:szCs w:val="20"/>
        </w:rPr>
      </w:pPr>
    </w:p>
    <w:p w14:paraId="37A3DF68" w14:textId="77777777" w:rsidR="00E5007A" w:rsidRPr="0063584C" w:rsidRDefault="00E5007A" w:rsidP="00E5007A">
      <w:pPr>
        <w:pStyle w:val="tl1"/>
        <w:jc w:val="left"/>
        <w:rPr>
          <w:rFonts w:ascii="Calibri" w:hAnsi="Calibri" w:cs="Calibri"/>
          <w:b/>
          <w:bCs/>
          <w:iCs/>
          <w:sz w:val="20"/>
          <w:szCs w:val="20"/>
        </w:rPr>
      </w:pPr>
    </w:p>
    <w:p w14:paraId="24BE7CBD" w14:textId="77777777" w:rsidR="00E5007A" w:rsidRPr="0063584C" w:rsidRDefault="00E5007A" w:rsidP="00E5007A">
      <w:pPr>
        <w:pStyle w:val="tl1"/>
        <w:jc w:val="left"/>
        <w:rPr>
          <w:rFonts w:ascii="Calibri" w:hAnsi="Calibri" w:cs="Calibri"/>
          <w:b/>
          <w:bCs/>
          <w:iCs/>
          <w:sz w:val="20"/>
          <w:szCs w:val="20"/>
        </w:rPr>
      </w:pPr>
    </w:p>
    <w:p w14:paraId="3AC41DFA" w14:textId="77777777" w:rsidR="00E5007A" w:rsidRPr="0063584C" w:rsidRDefault="00E5007A" w:rsidP="00E5007A">
      <w:pPr>
        <w:pStyle w:val="tl1"/>
        <w:jc w:val="left"/>
        <w:rPr>
          <w:rFonts w:ascii="Calibri" w:hAnsi="Calibri" w:cs="Calibri"/>
          <w:b/>
          <w:bCs/>
          <w:iCs/>
          <w:sz w:val="20"/>
          <w:szCs w:val="20"/>
        </w:rPr>
      </w:pPr>
    </w:p>
    <w:p w14:paraId="10BEC5F5" w14:textId="77777777" w:rsidR="00E5007A" w:rsidRPr="0063584C" w:rsidRDefault="00E5007A" w:rsidP="00E5007A">
      <w:pPr>
        <w:pStyle w:val="tl1"/>
        <w:jc w:val="left"/>
        <w:rPr>
          <w:rFonts w:ascii="Calibri" w:hAnsi="Calibri" w:cs="Calibri"/>
          <w:b/>
          <w:bCs/>
          <w:iCs/>
          <w:sz w:val="20"/>
          <w:szCs w:val="20"/>
        </w:rPr>
      </w:pPr>
    </w:p>
    <w:p w14:paraId="01BCFC15" w14:textId="77777777" w:rsidR="00E5007A" w:rsidRPr="0063584C" w:rsidRDefault="00E5007A" w:rsidP="00E5007A">
      <w:pPr>
        <w:pStyle w:val="tl1"/>
        <w:jc w:val="left"/>
        <w:rPr>
          <w:rFonts w:ascii="Calibri" w:hAnsi="Calibri" w:cs="Calibri"/>
          <w:b/>
          <w:bCs/>
          <w:iCs/>
          <w:sz w:val="20"/>
          <w:szCs w:val="20"/>
        </w:rPr>
      </w:pPr>
    </w:p>
    <w:p w14:paraId="4A1F6E52" w14:textId="77777777" w:rsidR="00E5007A" w:rsidRPr="0063584C" w:rsidRDefault="00E5007A" w:rsidP="00E5007A">
      <w:pPr>
        <w:pStyle w:val="tl1"/>
        <w:jc w:val="left"/>
        <w:rPr>
          <w:rFonts w:ascii="Calibri" w:hAnsi="Calibri" w:cs="Calibri"/>
          <w:b/>
          <w:bCs/>
          <w:iCs/>
          <w:sz w:val="20"/>
          <w:szCs w:val="20"/>
        </w:rPr>
      </w:pPr>
    </w:p>
    <w:p w14:paraId="32D81E94" w14:textId="77777777" w:rsidR="00E5007A" w:rsidRPr="0063584C" w:rsidRDefault="00E5007A" w:rsidP="00E5007A">
      <w:pPr>
        <w:pStyle w:val="tl1"/>
        <w:jc w:val="left"/>
        <w:rPr>
          <w:rFonts w:ascii="Calibri" w:hAnsi="Calibri" w:cs="Calibri"/>
          <w:b/>
          <w:bCs/>
          <w:iCs/>
          <w:sz w:val="20"/>
          <w:szCs w:val="20"/>
        </w:rPr>
      </w:pPr>
    </w:p>
    <w:p w14:paraId="2819D5A1" w14:textId="77777777" w:rsidR="00E5007A" w:rsidRPr="0063584C" w:rsidRDefault="00E5007A" w:rsidP="00E5007A">
      <w:pPr>
        <w:pStyle w:val="tl1"/>
        <w:jc w:val="left"/>
        <w:rPr>
          <w:rFonts w:ascii="Calibri" w:hAnsi="Calibri" w:cs="Calibri"/>
          <w:b/>
          <w:bCs/>
          <w:iCs/>
          <w:sz w:val="20"/>
          <w:szCs w:val="20"/>
        </w:rPr>
      </w:pPr>
    </w:p>
    <w:p w14:paraId="02254E5E" w14:textId="77777777" w:rsidR="00E5007A" w:rsidRPr="0063584C" w:rsidRDefault="00E5007A" w:rsidP="00E5007A">
      <w:pPr>
        <w:pStyle w:val="tl1"/>
        <w:jc w:val="left"/>
        <w:rPr>
          <w:rFonts w:ascii="Calibri" w:hAnsi="Calibri" w:cs="Calibri"/>
          <w:b/>
          <w:bCs/>
          <w:iCs/>
          <w:sz w:val="20"/>
          <w:szCs w:val="20"/>
        </w:rPr>
      </w:pPr>
    </w:p>
    <w:p w14:paraId="6C3C2D8F" w14:textId="77777777" w:rsidR="00E5007A" w:rsidRPr="0063584C" w:rsidRDefault="00E5007A" w:rsidP="00E5007A">
      <w:pPr>
        <w:pStyle w:val="tl1"/>
        <w:jc w:val="left"/>
        <w:rPr>
          <w:rFonts w:ascii="Calibri" w:hAnsi="Calibri" w:cs="Calibri"/>
          <w:b/>
          <w:bCs/>
          <w:iCs/>
          <w:sz w:val="20"/>
          <w:szCs w:val="20"/>
        </w:rPr>
      </w:pPr>
    </w:p>
    <w:p w14:paraId="5BACB6BE" w14:textId="77777777" w:rsidR="00E5007A" w:rsidRPr="0063584C" w:rsidRDefault="00E5007A" w:rsidP="00E5007A">
      <w:pPr>
        <w:pStyle w:val="tl1"/>
        <w:jc w:val="left"/>
        <w:rPr>
          <w:rFonts w:ascii="Calibri" w:hAnsi="Calibri" w:cs="Calibri"/>
          <w:b/>
          <w:bCs/>
          <w:iCs/>
          <w:sz w:val="20"/>
          <w:szCs w:val="20"/>
        </w:rPr>
      </w:pPr>
    </w:p>
    <w:p w14:paraId="0BEB883E" w14:textId="77777777" w:rsidR="00E5007A" w:rsidRPr="0063584C" w:rsidRDefault="00E5007A" w:rsidP="00E5007A">
      <w:pPr>
        <w:pStyle w:val="tl1"/>
        <w:jc w:val="left"/>
        <w:rPr>
          <w:rFonts w:ascii="Calibri" w:hAnsi="Calibri" w:cs="Calibri"/>
          <w:b/>
          <w:bCs/>
          <w:iCs/>
          <w:sz w:val="20"/>
          <w:szCs w:val="20"/>
        </w:rPr>
      </w:pPr>
    </w:p>
    <w:p w14:paraId="65D6779B" w14:textId="77777777" w:rsidR="00E5007A" w:rsidRPr="0063584C" w:rsidRDefault="00E5007A" w:rsidP="00E5007A">
      <w:pPr>
        <w:pStyle w:val="tl1"/>
        <w:jc w:val="left"/>
        <w:rPr>
          <w:rFonts w:ascii="Calibri" w:hAnsi="Calibri" w:cs="Calibri"/>
          <w:b/>
          <w:bCs/>
          <w:iCs/>
          <w:sz w:val="20"/>
          <w:szCs w:val="20"/>
        </w:rPr>
      </w:pPr>
    </w:p>
    <w:p w14:paraId="6FB76147" w14:textId="77777777" w:rsidR="00E5007A" w:rsidRPr="0063584C" w:rsidRDefault="00E5007A" w:rsidP="00E5007A">
      <w:pPr>
        <w:pStyle w:val="tl1"/>
        <w:jc w:val="left"/>
        <w:rPr>
          <w:rFonts w:ascii="Calibri" w:hAnsi="Calibri" w:cs="Calibri"/>
          <w:b/>
          <w:bCs/>
          <w:iCs/>
          <w:sz w:val="20"/>
          <w:szCs w:val="20"/>
        </w:rPr>
      </w:pPr>
    </w:p>
    <w:p w14:paraId="691BD72D" w14:textId="77777777" w:rsidR="00E5007A" w:rsidRPr="0063584C" w:rsidRDefault="00E5007A" w:rsidP="00E5007A">
      <w:pPr>
        <w:pStyle w:val="tl1"/>
        <w:jc w:val="left"/>
        <w:rPr>
          <w:rFonts w:ascii="Calibri" w:hAnsi="Calibri" w:cs="Calibri"/>
          <w:b/>
          <w:bCs/>
          <w:iCs/>
          <w:sz w:val="20"/>
          <w:szCs w:val="20"/>
        </w:rPr>
      </w:pPr>
    </w:p>
    <w:p w14:paraId="6C1AD93F" w14:textId="77777777" w:rsidR="00E5007A" w:rsidRPr="0063584C" w:rsidRDefault="00E5007A" w:rsidP="00E5007A">
      <w:pPr>
        <w:pStyle w:val="tl1"/>
        <w:jc w:val="left"/>
        <w:rPr>
          <w:rFonts w:ascii="Calibri" w:hAnsi="Calibri" w:cs="Calibri"/>
          <w:b/>
          <w:bCs/>
          <w:iCs/>
          <w:sz w:val="20"/>
          <w:szCs w:val="20"/>
        </w:rPr>
      </w:pPr>
    </w:p>
    <w:p w14:paraId="5D0D4869" w14:textId="77777777" w:rsidR="00E5007A" w:rsidRPr="0063584C" w:rsidRDefault="00E5007A" w:rsidP="00E5007A">
      <w:pPr>
        <w:pStyle w:val="tl1"/>
        <w:jc w:val="left"/>
        <w:rPr>
          <w:rFonts w:ascii="Calibri" w:hAnsi="Calibri" w:cs="Calibri"/>
          <w:b/>
          <w:bCs/>
          <w:iCs/>
          <w:sz w:val="20"/>
          <w:szCs w:val="20"/>
        </w:rPr>
      </w:pPr>
    </w:p>
    <w:p w14:paraId="619FCE2B" w14:textId="77777777" w:rsidR="00E5007A" w:rsidRPr="0063584C" w:rsidRDefault="00E5007A" w:rsidP="00E5007A">
      <w:pPr>
        <w:pStyle w:val="tl1"/>
        <w:jc w:val="left"/>
        <w:rPr>
          <w:rFonts w:ascii="Calibri" w:hAnsi="Calibri" w:cs="Calibri"/>
          <w:b/>
          <w:bCs/>
          <w:iCs/>
          <w:sz w:val="20"/>
          <w:szCs w:val="20"/>
        </w:rPr>
      </w:pPr>
    </w:p>
    <w:p w14:paraId="3ACBC43E" w14:textId="3F8DD3BA" w:rsidR="00E5007A" w:rsidRPr="0063584C" w:rsidRDefault="00E5007A" w:rsidP="00E5007A">
      <w:pPr>
        <w:pStyle w:val="tl1"/>
        <w:jc w:val="left"/>
        <w:rPr>
          <w:rFonts w:ascii="Calibri" w:hAnsi="Calibri" w:cs="Calibri"/>
          <w:b/>
          <w:bCs/>
          <w:iCs/>
          <w:sz w:val="20"/>
          <w:szCs w:val="20"/>
        </w:rPr>
      </w:pPr>
    </w:p>
    <w:p w14:paraId="6F0B3272" w14:textId="77777777" w:rsidR="00457056" w:rsidRDefault="00457056">
      <w:pPr>
        <w:spacing w:after="160" w:line="259" w:lineRule="auto"/>
        <w:rPr>
          <w:rFonts w:ascii="Calibri" w:hAnsi="Calibri" w:cs="Calibri"/>
          <w:b/>
          <w:bCs/>
          <w:iCs/>
          <w:szCs w:val="20"/>
          <w:lang w:eastAsia="sk-SK"/>
        </w:rPr>
      </w:pPr>
      <w:r>
        <w:rPr>
          <w:rFonts w:ascii="Calibri" w:hAnsi="Calibri" w:cs="Calibri"/>
          <w:b/>
          <w:bCs/>
          <w:iCs/>
          <w:szCs w:val="20"/>
        </w:rPr>
        <w:br w:type="page"/>
      </w:r>
    </w:p>
    <w:p w14:paraId="36343F6A" w14:textId="595473C3" w:rsidR="00E5007A" w:rsidRPr="0063584C" w:rsidRDefault="00E5007A" w:rsidP="00BA0E4E">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2F4C0B">
      <w:pPr>
        <w:pStyle w:val="Odsekzoznamu"/>
        <w:numPr>
          <w:ilvl w:val="0"/>
          <w:numId w:val="21"/>
        </w:numPr>
        <w:tabs>
          <w:tab w:val="left" w:pos="426"/>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4385B7C0" w14:textId="5C16999F" w:rsidR="00E5007A" w:rsidRPr="00B60C34"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9C30A4"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7A02E43B" w14:textId="61E3360E"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sociálnom poistení v znení zákona </w:t>
      </w:r>
      <w:r w:rsidR="00624665">
        <w:rPr>
          <w:rFonts w:ascii="Calibri" w:hAnsi="Calibri" w:cs="Calibri"/>
          <w:sz w:val="20"/>
          <w:szCs w:val="22"/>
          <w:lang w:eastAsia="sk-SK"/>
        </w:rPr>
        <w:t xml:space="preserve">           </w:t>
      </w:r>
      <w:r>
        <w:rPr>
          <w:rFonts w:ascii="Calibri" w:hAnsi="Calibri" w:cs="Calibri"/>
          <w:sz w:val="20"/>
          <w:szCs w:val="22"/>
          <w:lang w:eastAsia="sk-SK"/>
        </w:rPr>
        <w:t xml:space="preserve">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 25 ods. 5 zákona č. 580/2004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zdravotnom poistení a o zmene a doplnení zákona č. 95/2002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poisťovníctve a o zmene a doplnení niektorých zákonov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p>
    <w:p w14:paraId="5BFAB7C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v Slovenskej republike alebo v štáte sídla, miesta podnikania alebo obvyklého pobytu,</w:t>
      </w:r>
    </w:p>
    <w:p w14:paraId="3C690903"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12C3565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c) nemá evidované daňové nedoplatky voči daňovému úradu a colnému úradu podľa osobitných predpisov (Zákon </w:t>
      </w:r>
      <w:r w:rsidR="00624665">
        <w:rPr>
          <w:rFonts w:ascii="Calibri" w:hAnsi="Calibri" w:cs="Calibri"/>
          <w:sz w:val="20"/>
          <w:szCs w:val="22"/>
          <w:lang w:eastAsia="sk-SK"/>
        </w:rPr>
        <w:t xml:space="preserve">               </w:t>
      </w:r>
      <w:r>
        <w:rPr>
          <w:rFonts w:ascii="Calibri" w:hAnsi="Calibri" w:cs="Calibri"/>
          <w:sz w:val="20"/>
          <w:szCs w:val="22"/>
          <w:lang w:eastAsia="sk-SK"/>
        </w:rPr>
        <w:t xml:space="preserve">č. 199/2004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Colný zákon a o zmene a doplnení niektorých zákonov v znení neskorších predpisov, Zákon č. 563/2009 </w:t>
      </w:r>
      <w:proofErr w:type="spellStart"/>
      <w:r>
        <w:rPr>
          <w:rFonts w:ascii="Calibri" w:hAnsi="Calibri" w:cs="Calibri"/>
          <w:sz w:val="20"/>
          <w:szCs w:val="22"/>
          <w:lang w:eastAsia="sk-SK"/>
        </w:rPr>
        <w:t>Z.z</w:t>
      </w:r>
      <w:proofErr w:type="spellEnd"/>
      <w:r>
        <w:rPr>
          <w:rFonts w:ascii="Calibri" w:hAnsi="Calibr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18141886"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D99BD1E"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27F7BC7A"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606561B" w14:textId="1D35EE1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f) nemá uložený zákaz účasti vo verejnom obstarávaní potvrdený konečným rozhodnutím v Slovenskej republike alebo </w:t>
      </w:r>
      <w:r w:rsidR="00624665">
        <w:rPr>
          <w:rFonts w:ascii="Calibri" w:hAnsi="Calibri" w:cs="Calibri"/>
          <w:sz w:val="20"/>
          <w:szCs w:val="22"/>
          <w:lang w:eastAsia="sk-SK"/>
        </w:rPr>
        <w:t xml:space="preserve">     </w:t>
      </w:r>
      <w:r>
        <w:rPr>
          <w:rFonts w:ascii="Calibri" w:hAnsi="Calibri" w:cs="Calibri"/>
          <w:sz w:val="20"/>
          <w:szCs w:val="22"/>
          <w:lang w:eastAsia="sk-SK"/>
        </w:rPr>
        <w:t>v štáte sídla, miesta podnikania alebo obvyklého pobytu,</w:t>
      </w:r>
    </w:p>
    <w:p w14:paraId="1C223615"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7818929" w14:textId="42947056"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nelegálnej práci a nelegálnom zamestnávaní a o zmene a doplnení niektorých zákonov v znení neskorších predpisov, zákon č. 223/2001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w:t>
      </w:r>
      <w:r w:rsidR="00624665">
        <w:rPr>
          <w:rFonts w:ascii="Calibri" w:hAnsi="Calibri" w:cs="Calibri"/>
          <w:sz w:val="20"/>
          <w:szCs w:val="22"/>
          <w:lang w:eastAsia="sk-SK"/>
        </w:rPr>
        <w:t xml:space="preserve">                </w:t>
      </w:r>
      <w:r>
        <w:rPr>
          <w:rFonts w:ascii="Calibri" w:hAnsi="Calibri" w:cs="Calibri"/>
          <w:sz w:val="20"/>
          <w:szCs w:val="22"/>
          <w:lang w:eastAsia="sk-SK"/>
        </w:rPr>
        <w:t xml:space="preserve">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Medzinárodnej organizácie práce o minimálnom veku na prijatie do zamestnania č. 138 z roku (oznámenie FMZV č. 341/1998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o diskriminácii v zamestnaní a povolaní č. 111 z roku 1958 (oznámenie FMZV č. 465/1990 Zb.), Dohovor Medzinárodnej organizácie práce o rovnakom odmeňovaní pracujúcich mužov a žien </w:t>
      </w:r>
      <w:r w:rsidR="00624665">
        <w:rPr>
          <w:rFonts w:ascii="Calibri" w:hAnsi="Calibri" w:cs="Calibri"/>
          <w:sz w:val="20"/>
          <w:szCs w:val="22"/>
          <w:lang w:eastAsia="sk-SK"/>
        </w:rPr>
        <w:t xml:space="preserve">     </w:t>
      </w:r>
      <w:r>
        <w:rPr>
          <w:rFonts w:ascii="Calibri" w:hAnsi="Calibri" w:cs="Calibri"/>
          <w:sz w:val="20"/>
          <w:szCs w:val="22"/>
          <w:lang w:eastAsia="sk-SK"/>
        </w:rPr>
        <w:t xml:space="preserve">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Viedenský dohovor o ochrane ozónovej vrstvy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Montrealský protokol o látkach, ktoré porušujú ozónovú vrstvu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Bazilejský dohovor o riadení pohybov nebezpečných odpadov cez hranice štátov a ich zneškodňovaní (oznámenie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Štokholmský dohovor o perzistentných organických látkach (oznámenie MZV SR č. 593/2004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Pr>
          <w:rFonts w:ascii="Calibri" w:hAnsi="Calibri" w:cs="Calibri"/>
          <w:sz w:val="20"/>
          <w:szCs w:val="22"/>
          <w:lang w:eastAsia="sk-SK"/>
        </w:rPr>
        <w:t>Z.z</w:t>
      </w:r>
      <w:proofErr w:type="spellEnd"/>
      <w:r>
        <w:rPr>
          <w:rFonts w:ascii="Calibri" w:hAnsi="Calibri" w:cs="Calibri"/>
          <w:sz w:val="20"/>
          <w:szCs w:val="22"/>
          <w:lang w:eastAsia="sk-SK"/>
        </w:rPr>
        <w:t>.) za ktoré mu bola právoplatne uložená sankcia, ktoré dokáže verejný obstarávateľ a obstarávateľ preukázať,</w:t>
      </w:r>
    </w:p>
    <w:p w14:paraId="6F77D94F"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63D8AFB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7E756526"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6E42E86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písm. d) doloženým potvrdením príslušného súdu nie starším ako tri mesiace ku dňu uplynutia lehoty na predkladanie ponúk,</w:t>
      </w:r>
    </w:p>
    <w:p w14:paraId="5EDFB96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3DEAC19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64B4E01D"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xml:space="preserve">§ 10 ods. 4 zákona č. 330/2007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xml:space="preserve">(§ 1 ods. 1 zákona </w:t>
      </w:r>
      <w:r w:rsidR="00624665">
        <w:rPr>
          <w:rFonts w:ascii="Calibri" w:hAnsi="Calibri" w:cs="Calibri"/>
          <w:sz w:val="20"/>
          <w:szCs w:val="22"/>
          <w:lang w:eastAsia="sk-SK"/>
        </w:rPr>
        <w:t xml:space="preserve">                       </w:t>
      </w:r>
      <w:r w:rsidRPr="00382C03">
        <w:rPr>
          <w:rFonts w:ascii="Calibri" w:hAnsi="Calibri" w:cs="Calibri"/>
          <w:sz w:val="20"/>
          <w:szCs w:val="22"/>
          <w:lang w:eastAsia="sk-SK"/>
        </w:rPr>
        <w:t xml:space="preserve">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B60C34" w:rsidRDefault="00B60C34" w:rsidP="00B60C34">
      <w:pPr>
        <w:pStyle w:val="Odsekzoznamu"/>
        <w:rPr>
          <w:rFonts w:ascii="Calibri" w:hAnsi="Calibri" w:cs="Calibri"/>
          <w:sz w:val="20"/>
          <w:szCs w:val="22"/>
          <w:lang w:eastAsia="sk-SK"/>
        </w:rPr>
      </w:pPr>
    </w:p>
    <w:p w14:paraId="61DF4780" w14:textId="54D8EEDE"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B60C34" w:rsidRDefault="00B60C34" w:rsidP="00B60C34">
      <w:pPr>
        <w:pStyle w:val="Odsekzoznamu"/>
        <w:rPr>
          <w:rFonts w:ascii="Calibri" w:hAnsi="Calibri" w:cs="Calibri"/>
          <w:sz w:val="20"/>
          <w:szCs w:val="22"/>
          <w:lang w:eastAsia="sk-SK"/>
        </w:rPr>
      </w:pPr>
    </w:p>
    <w:p w14:paraId="607858D6" w14:textId="39722E3A" w:rsidR="00E5007A" w:rsidRPr="00B60C34"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65A3331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40EC43A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0912270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2C1A3C01" w14:textId="77777777" w:rsidR="00B60C34" w:rsidRPr="00B60C34" w:rsidRDefault="00B60C34" w:rsidP="00B60C34">
      <w:pPr>
        <w:pStyle w:val="Odsekzoznamu"/>
        <w:rPr>
          <w:rFonts w:ascii="Calibri" w:hAnsi="Calibri" w:cs="Calibri"/>
          <w:sz w:val="20"/>
          <w:szCs w:val="22"/>
          <w:lang w:eastAsia="sk-SK"/>
        </w:rPr>
      </w:pPr>
    </w:p>
    <w:p w14:paraId="43BF0D54" w14:textId="77777777" w:rsidR="00457056" w:rsidRPr="00284864" w:rsidRDefault="00457056" w:rsidP="002F4C0B">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rPr>
      </w:pPr>
      <w:r w:rsidRPr="00284864">
        <w:rPr>
          <w:rFonts w:asciiTheme="minorHAnsi" w:hAnsiTheme="minorHAnsi" w:cstheme="minorHAnsi"/>
          <w:sz w:val="20"/>
          <w:szCs w:val="20"/>
        </w:rPr>
        <w:lastRenderedPageBreak/>
        <w:t xml:space="preserve">Verejný obstarávateľ informuje uchádzačov, že doklady ktoré podľa § 32 ods. 3 ZVO </w:t>
      </w:r>
      <w:r w:rsidRPr="00284864">
        <w:rPr>
          <w:rFonts w:asciiTheme="minorHAnsi" w:hAnsiTheme="minorHAnsi" w:cstheme="minorHAnsi"/>
          <w:b/>
          <w:sz w:val="20"/>
          <w:szCs w:val="20"/>
        </w:rPr>
        <w:t>nevyžaduje od uchádzačov</w:t>
      </w:r>
      <w:r w:rsidRPr="00284864">
        <w:rPr>
          <w:rFonts w:asciiTheme="minorHAnsi" w:hAnsiTheme="minorHAnsi" w:cstheme="minorHAnsi"/>
          <w:sz w:val="20"/>
          <w:szCs w:val="20"/>
        </w:rPr>
        <w:t xml:space="preserve"> z dôvodu použitia údajov z informačných systémov verejnej správy </w:t>
      </w:r>
      <w:r w:rsidRPr="00284864">
        <w:rPr>
          <w:rFonts w:asciiTheme="minorHAnsi" w:hAnsiTheme="minorHAnsi" w:cstheme="minorHAnsi"/>
          <w:b/>
          <w:sz w:val="20"/>
          <w:szCs w:val="20"/>
        </w:rPr>
        <w:t>predkladať</w:t>
      </w:r>
      <w:r w:rsidRPr="00284864">
        <w:rPr>
          <w:rFonts w:asciiTheme="minorHAnsi" w:hAnsiTheme="minorHAnsi" w:cstheme="minorHAnsi"/>
          <w:sz w:val="20"/>
          <w:szCs w:val="20"/>
        </w:rPr>
        <w:t xml:space="preserve">, sú: </w:t>
      </w:r>
    </w:p>
    <w:p w14:paraId="136F31F9" w14:textId="6DA26238" w:rsidR="00457056" w:rsidRPr="00284864"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sidR="0048753D">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2BDCEADC" w14:textId="77777777" w:rsidR="00457056" w:rsidRPr="00284864"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552AC5C0" w14:textId="20583B5C" w:rsidR="00457056"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potvrdenie miestne príslušného daňového úradu a miestne príslušného colného úradu podľa § 32 ods. 2 písm. c) ZVO,</w:t>
      </w:r>
    </w:p>
    <w:p w14:paraId="73E9EA3F" w14:textId="7AB61B21" w:rsidR="00CF5C5E" w:rsidRPr="002C1CED" w:rsidRDefault="00CF5C5E" w:rsidP="002F4C0B">
      <w:pPr>
        <w:numPr>
          <w:ilvl w:val="0"/>
          <w:numId w:val="29"/>
        </w:numPr>
        <w:autoSpaceDE w:val="0"/>
        <w:spacing w:line="251" w:lineRule="exact"/>
        <w:jc w:val="both"/>
        <w:rPr>
          <w:rFonts w:asciiTheme="minorHAnsi" w:hAnsiTheme="minorHAnsi" w:cstheme="minorHAnsi"/>
          <w:sz w:val="20"/>
          <w:szCs w:val="20"/>
          <w:lang w:eastAsia="sk-SK"/>
        </w:rPr>
      </w:pPr>
      <w:r w:rsidRPr="002C1CED">
        <w:rPr>
          <w:rFonts w:asciiTheme="minorHAnsi" w:hAnsiTheme="minorHAnsi" w:cstheme="minorHAnsi"/>
          <w:sz w:val="20"/>
          <w:szCs w:val="20"/>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Uchádzač naďalej predkladá potvrdenie príslušného súdu, že nie je v likvidácii, </w:t>
      </w:r>
    </w:p>
    <w:p w14:paraId="64F129B2" w14:textId="77777777" w:rsidR="00457056" w:rsidRPr="00284864"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12D96E6E" w14:textId="77777777" w:rsidR="00457056" w:rsidRPr="00284864" w:rsidRDefault="00457056" w:rsidP="00457056">
      <w:pPr>
        <w:pStyle w:val="tl1"/>
        <w:rPr>
          <w:rFonts w:asciiTheme="minorHAnsi" w:hAnsiTheme="minorHAnsi" w:cstheme="minorHAnsi"/>
          <w:sz w:val="20"/>
          <w:szCs w:val="20"/>
        </w:rPr>
      </w:pPr>
    </w:p>
    <w:p w14:paraId="3A6E207E" w14:textId="04769367" w:rsidR="00457056" w:rsidRPr="00284864" w:rsidRDefault="00457056" w:rsidP="00457056">
      <w:pPr>
        <w:pStyle w:val="tl1"/>
        <w:rPr>
          <w:rFonts w:asciiTheme="minorHAnsi" w:hAnsiTheme="minorHAnsi" w:cstheme="minorHAnsi"/>
          <w:sz w:val="20"/>
          <w:szCs w:val="20"/>
          <w:u w:val="single"/>
        </w:rPr>
      </w:pPr>
      <w:r w:rsidRPr="00284864">
        <w:rPr>
          <w:rFonts w:asciiTheme="minorHAnsi" w:hAnsiTheme="minorHAnsi" w:cstheme="minorHAnsi"/>
          <w:sz w:val="20"/>
          <w:szCs w:val="20"/>
        </w:rPr>
        <w:t xml:space="preserve">Uvedené platí v prípade uchádzačov so </w:t>
      </w:r>
      <w:r w:rsidRPr="00284864">
        <w:rPr>
          <w:rFonts w:asciiTheme="minorHAnsi" w:hAnsiTheme="minorHAnsi" w:cstheme="minorHAnsi"/>
          <w:sz w:val="20"/>
          <w:szCs w:val="20"/>
          <w:u w:val="single"/>
        </w:rPr>
        <w:t>sídlom alebo miestom podnikania v Slovenskej republike.</w:t>
      </w:r>
    </w:p>
    <w:p w14:paraId="54019C2D" w14:textId="5A59489D" w:rsidR="00457056" w:rsidRPr="00284864" w:rsidRDefault="00457056" w:rsidP="00457056">
      <w:pPr>
        <w:pStyle w:val="tl1"/>
        <w:rPr>
          <w:rFonts w:asciiTheme="minorHAnsi" w:hAnsiTheme="minorHAnsi" w:cstheme="minorHAnsi"/>
          <w:sz w:val="20"/>
          <w:szCs w:val="20"/>
          <w:u w:val="single"/>
        </w:rPr>
      </w:pPr>
    </w:p>
    <w:p w14:paraId="6692B0C0" w14:textId="77777777" w:rsidR="00457056" w:rsidRPr="00284864" w:rsidRDefault="00457056" w:rsidP="002F4C0B">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lang w:eastAsia="sk-SK"/>
        </w:rPr>
      </w:pPr>
      <w:r w:rsidRPr="00284864">
        <w:rPr>
          <w:rFonts w:asciiTheme="minorHAnsi" w:hAnsiTheme="minorHAnsi" w:cstheme="minorHAnsi"/>
          <w:sz w:val="20"/>
          <w:szCs w:val="20"/>
          <w:lang w:eastAsia="sk-SK"/>
        </w:rPr>
        <w:t>Splnenie predmetnej podmienky účasti (§ 32 ZVO) sa vyžaduje pre všetky časti predmetu zákazky.</w:t>
      </w:r>
    </w:p>
    <w:p w14:paraId="261CCCC7" w14:textId="77777777" w:rsidR="00457056" w:rsidRPr="00284864" w:rsidRDefault="00457056" w:rsidP="00284864">
      <w:pPr>
        <w:pStyle w:val="Odsekzoznamu"/>
        <w:tabs>
          <w:tab w:val="left" w:pos="426"/>
        </w:tabs>
        <w:autoSpaceDE w:val="0"/>
        <w:spacing w:line="251" w:lineRule="exact"/>
        <w:ind w:left="0"/>
        <w:jc w:val="both"/>
        <w:rPr>
          <w:rFonts w:ascii="Calibri" w:hAnsi="Calibri" w:cs="Calibri"/>
          <w:sz w:val="20"/>
          <w:szCs w:val="22"/>
          <w:lang w:eastAsia="sk-SK"/>
        </w:rPr>
      </w:pPr>
    </w:p>
    <w:p w14:paraId="2BB57C6B" w14:textId="60EAA427" w:rsidR="00E5007A" w:rsidRPr="00B60C34" w:rsidRDefault="00E5007A" w:rsidP="002F4C0B">
      <w:pPr>
        <w:pStyle w:val="Odsekzoznamu"/>
        <w:numPr>
          <w:ilvl w:val="0"/>
          <w:numId w:val="21"/>
        </w:numPr>
        <w:tabs>
          <w:tab w:val="left" w:pos="426"/>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2F4C0B">
      <w:pPr>
        <w:pStyle w:val="Odsekzoznamu"/>
        <w:numPr>
          <w:ilvl w:val="1"/>
          <w:numId w:val="21"/>
        </w:numPr>
        <w:tabs>
          <w:tab w:val="left" w:pos="426"/>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41607A52" w:rsidR="00E5007A" w:rsidRPr="00B60C34" w:rsidRDefault="00E5007A" w:rsidP="002F4C0B">
      <w:pPr>
        <w:pStyle w:val="Odsekzoznamu"/>
        <w:numPr>
          <w:ilvl w:val="0"/>
          <w:numId w:val="21"/>
        </w:numPr>
        <w:tabs>
          <w:tab w:val="left" w:pos="426"/>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TECHNICKÁ ALEBO ODBORNÁ SPÔSOBILOSŤ</w:t>
      </w:r>
    </w:p>
    <w:p w14:paraId="28E0C04A" w14:textId="3C2F064D" w:rsidR="00E5007A" w:rsidRPr="00B60C34" w:rsidRDefault="00E5007A" w:rsidP="00FA05D1">
      <w:pPr>
        <w:pStyle w:val="Odsekzoznamu"/>
        <w:tabs>
          <w:tab w:val="left" w:pos="426"/>
        </w:tabs>
        <w:autoSpaceDE w:val="0"/>
        <w:spacing w:line="251" w:lineRule="exact"/>
        <w:ind w:left="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0"/>
          <w:lang w:eastAsia="sk-SK"/>
        </w:rPr>
      </w:pPr>
      <w:r w:rsidRPr="00FA05D1">
        <w:rPr>
          <w:rFonts w:ascii="Calibri" w:hAnsi="Calibri" w:cs="Calibri"/>
          <w:sz w:val="20"/>
          <w:szCs w:val="20"/>
          <w:lang w:eastAsia="sk-SK"/>
        </w:rPr>
        <w:t>Uchádzač preukáže splnenie podmienky účasti podľa</w:t>
      </w:r>
      <w:r w:rsidRPr="0064099E">
        <w:rPr>
          <w:rFonts w:ascii="Calibri" w:hAnsi="Calibri" w:cs="Calibri"/>
          <w:b/>
          <w:sz w:val="20"/>
          <w:szCs w:val="20"/>
          <w:lang w:eastAsia="sk-SK"/>
        </w:rPr>
        <w:t xml:space="preserve"> § 34 ods. 1 písm. b) ZVO</w:t>
      </w:r>
      <w:r w:rsidRPr="0064099E">
        <w:rPr>
          <w:rFonts w:ascii="Calibri" w:hAnsi="Calibri" w:cs="Calibri"/>
          <w:sz w:val="20"/>
          <w:szCs w:val="20"/>
          <w:lang w:eastAsia="sk-SK"/>
        </w:rPr>
        <w:t xml:space="preserve"> predložením zoznamu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76ADCF48" w14:textId="224C1401" w:rsidR="006E07C4"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36E0ADC" w14:textId="77777777" w:rsidR="00F25831" w:rsidRDefault="00F25831" w:rsidP="00E5007A">
      <w:pPr>
        <w:tabs>
          <w:tab w:val="left" w:pos="344"/>
        </w:tabs>
        <w:autoSpaceDE w:val="0"/>
        <w:spacing w:line="251" w:lineRule="exact"/>
        <w:jc w:val="both"/>
        <w:rPr>
          <w:rFonts w:ascii="Calibri" w:hAnsi="Calibri" w:cs="Calibri"/>
          <w:b/>
          <w:bCs/>
          <w:sz w:val="20"/>
          <w:szCs w:val="20"/>
          <w:lang w:eastAsia="sk-SK"/>
        </w:rPr>
      </w:pPr>
    </w:p>
    <w:p w14:paraId="68549650" w14:textId="3AF13AEB" w:rsidR="00E5007A" w:rsidRPr="00FA05D1" w:rsidRDefault="00E5007A" w:rsidP="00E5007A">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15225AE0" w14:textId="5A4C21F7" w:rsidR="00284864" w:rsidRPr="00327C11" w:rsidRDefault="00284864" w:rsidP="00284864">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w:t>
      </w:r>
      <w:r w:rsidRPr="00327C11">
        <w:rPr>
          <w:rFonts w:asciiTheme="minorHAnsi" w:hAnsiTheme="minorHAnsi" w:cstheme="minorHAnsi"/>
          <w:sz w:val="20"/>
          <w:szCs w:val="20"/>
          <w:lang w:eastAsia="sk-SK"/>
        </w:rPr>
        <w:t xml:space="preserve">predchádzajúcich 5 rokov, </w:t>
      </w:r>
      <w:proofErr w:type="spellStart"/>
      <w:r w:rsidRPr="00327C11">
        <w:rPr>
          <w:rFonts w:asciiTheme="minorHAnsi" w:hAnsiTheme="minorHAnsi" w:cstheme="minorHAnsi"/>
          <w:sz w:val="20"/>
          <w:szCs w:val="20"/>
          <w:lang w:eastAsia="sk-SK"/>
        </w:rPr>
        <w:t>t.j</w:t>
      </w:r>
      <w:proofErr w:type="spellEnd"/>
      <w:r w:rsidRPr="00327C11">
        <w:rPr>
          <w:rFonts w:asciiTheme="minorHAnsi" w:hAnsiTheme="minorHAnsi" w:cstheme="minorHAnsi"/>
          <w:sz w:val="20"/>
          <w:szCs w:val="20"/>
          <w:lang w:eastAsia="sk-SK"/>
        </w:rPr>
        <w:t xml:space="preserve">. 5 rokov spätne od vyhlásenia verejného obstarávania v súhrnnej hodnote minimálne </w:t>
      </w:r>
      <w:r w:rsidR="006D2133">
        <w:rPr>
          <w:rFonts w:asciiTheme="minorHAnsi" w:hAnsiTheme="minorHAnsi" w:cstheme="minorHAnsi"/>
          <w:b/>
          <w:bCs/>
          <w:sz w:val="20"/>
          <w:szCs w:val="20"/>
        </w:rPr>
        <w:t>300</w:t>
      </w:r>
      <w:r w:rsidR="004C5E4F">
        <w:rPr>
          <w:rFonts w:asciiTheme="minorHAnsi" w:hAnsiTheme="minorHAnsi" w:cstheme="minorHAnsi"/>
          <w:b/>
          <w:bCs/>
          <w:sz w:val="20"/>
          <w:szCs w:val="20"/>
        </w:rPr>
        <w:t xml:space="preserve"> 000</w:t>
      </w:r>
      <w:r w:rsidR="00091FFA" w:rsidRPr="00091FFA">
        <w:rPr>
          <w:rFonts w:asciiTheme="minorHAnsi" w:hAnsiTheme="minorHAnsi" w:cstheme="minorHAnsi"/>
          <w:b/>
          <w:bCs/>
          <w:sz w:val="20"/>
          <w:szCs w:val="20"/>
        </w:rPr>
        <w:t>,00</w:t>
      </w:r>
      <w:r w:rsidR="00091FFA" w:rsidRPr="00EC79DA">
        <w:rPr>
          <w:b/>
          <w:bCs/>
        </w:rPr>
        <w:t xml:space="preserve"> </w:t>
      </w:r>
      <w:r w:rsidR="00327C11">
        <w:rPr>
          <w:rFonts w:asciiTheme="minorHAnsi" w:hAnsiTheme="minorHAnsi" w:cstheme="minorHAnsi"/>
          <w:b/>
          <w:bCs/>
          <w:sz w:val="20"/>
          <w:szCs w:val="20"/>
          <w:lang w:eastAsia="sk-SK"/>
        </w:rPr>
        <w:t>EUR</w:t>
      </w:r>
      <w:r w:rsidR="00327C11" w:rsidRPr="00327C11">
        <w:rPr>
          <w:rFonts w:asciiTheme="minorHAnsi" w:hAnsiTheme="minorHAnsi" w:cstheme="minorHAnsi"/>
          <w:b/>
          <w:bCs/>
          <w:sz w:val="20"/>
          <w:szCs w:val="20"/>
          <w:lang w:eastAsia="sk-SK"/>
        </w:rPr>
        <w:t xml:space="preserve"> </w:t>
      </w:r>
      <w:r w:rsidRPr="00327C11">
        <w:rPr>
          <w:rFonts w:asciiTheme="minorHAnsi" w:hAnsiTheme="minorHAnsi" w:cstheme="minorHAnsi"/>
          <w:b/>
          <w:bCs/>
          <w:sz w:val="20"/>
          <w:szCs w:val="20"/>
          <w:lang w:eastAsia="sk-SK"/>
        </w:rPr>
        <w:t>bez DPH</w:t>
      </w:r>
      <w:r w:rsidRPr="00327C11">
        <w:rPr>
          <w:rFonts w:asciiTheme="minorHAnsi" w:hAnsiTheme="minorHAnsi" w:cstheme="minorHAnsi"/>
          <w:sz w:val="20"/>
          <w:szCs w:val="20"/>
          <w:lang w:eastAsia="sk-SK"/>
        </w:rPr>
        <w:t>.</w:t>
      </w:r>
    </w:p>
    <w:p w14:paraId="6204F187" w14:textId="77777777" w:rsidR="00284864" w:rsidRPr="00327C11" w:rsidRDefault="00284864" w:rsidP="00284864">
      <w:pPr>
        <w:autoSpaceDE w:val="0"/>
        <w:spacing w:line="251" w:lineRule="exact"/>
        <w:jc w:val="both"/>
        <w:rPr>
          <w:rFonts w:asciiTheme="minorHAnsi" w:hAnsiTheme="minorHAnsi" w:cstheme="minorHAnsi"/>
          <w:sz w:val="20"/>
          <w:szCs w:val="20"/>
          <w:lang w:val="x-none" w:eastAsia="sk-SK"/>
        </w:rPr>
      </w:pPr>
      <w:r w:rsidRPr="00327C11">
        <w:rPr>
          <w:rFonts w:asciiTheme="minorHAnsi" w:hAnsiTheme="minorHAnsi" w:cstheme="minorHAnsi"/>
          <w:sz w:val="20"/>
          <w:szCs w:val="20"/>
          <w:lang w:val="x-none" w:eastAsia="sk-SK"/>
        </w:rPr>
        <w:t>Pod stavebnými prácami rovnakého charakteru sa myslia práce súvisiace s výstavbou/rekonštrukciou budovy. Jednotlivé plnenia sa pre účely splnenia predmetnej podmienky účasti môžu sčitovať.</w:t>
      </w:r>
    </w:p>
    <w:p w14:paraId="72B2C40C" w14:textId="77777777" w:rsidR="00284864" w:rsidRPr="00327C11" w:rsidRDefault="00284864" w:rsidP="00284864">
      <w:pPr>
        <w:autoSpaceDE w:val="0"/>
        <w:spacing w:line="251" w:lineRule="exact"/>
        <w:jc w:val="both"/>
        <w:rPr>
          <w:rFonts w:asciiTheme="minorHAnsi" w:hAnsiTheme="minorHAnsi" w:cstheme="minorHAnsi"/>
          <w:b/>
          <w:sz w:val="20"/>
          <w:szCs w:val="20"/>
          <w:lang w:eastAsia="sk-SK"/>
        </w:rPr>
      </w:pPr>
    </w:p>
    <w:p w14:paraId="654D9A9F"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D31A598"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24AA9E46"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86A631"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08A27993" w14:textId="165E1A7B" w:rsidR="00284864" w:rsidRPr="00FA05D1" w:rsidRDefault="00284864" w:rsidP="002F4C0B">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Uchádzač preukáže splnenie podmienky účasti podľa </w:t>
      </w:r>
      <w:r w:rsidRPr="00FA05D1">
        <w:rPr>
          <w:rFonts w:asciiTheme="minorHAnsi" w:hAnsiTheme="minorHAnsi" w:cstheme="minorHAnsi"/>
          <w:b/>
          <w:sz w:val="20"/>
          <w:szCs w:val="20"/>
          <w:lang w:eastAsia="sk-SK"/>
        </w:rPr>
        <w:t>§ 34 ods. 1 písm. g)</w:t>
      </w:r>
      <w:r w:rsidRPr="00FA05D1">
        <w:rPr>
          <w:rFonts w:asciiTheme="minorHAnsi" w:hAnsiTheme="minorHAnsi" w:cstheme="minorHAnsi"/>
          <w:sz w:val="20"/>
          <w:szCs w:val="20"/>
          <w:lang w:eastAsia="sk-SK"/>
        </w:rPr>
        <w:t xml:space="preserve"> ZVO predložením údajov o vzdelaní a odbornej praxi alebo o odbornej kvalifikácií osôb určených na plnenie zmluvy alebo riadiacich zamestnancov. </w:t>
      </w:r>
    </w:p>
    <w:p w14:paraId="5C1EB2B9"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54D6C18E" w14:textId="7D746D51" w:rsidR="00B0030D" w:rsidRPr="00FA05D1" w:rsidRDefault="00B0030D" w:rsidP="00B0030D">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5BE99896" w14:textId="7A0EE65C" w:rsidR="00F25831" w:rsidRPr="002A5E0E" w:rsidRDefault="00F25831" w:rsidP="00F25831">
      <w:pPr>
        <w:tabs>
          <w:tab w:val="left" w:pos="344"/>
        </w:tabs>
        <w:autoSpaceDE w:val="0"/>
        <w:spacing w:line="251" w:lineRule="exact"/>
        <w:jc w:val="both"/>
        <w:rPr>
          <w:rFonts w:asciiTheme="minorHAnsi" w:hAnsiTheme="minorHAnsi" w:cstheme="minorHAnsi"/>
          <w:sz w:val="20"/>
          <w:szCs w:val="20"/>
          <w:lang w:eastAsia="sk-SK"/>
        </w:rPr>
      </w:pPr>
      <w:r w:rsidRPr="002A5E0E">
        <w:rPr>
          <w:rFonts w:asciiTheme="minorHAnsi" w:hAnsiTheme="minorHAnsi" w:cstheme="minorHAnsi"/>
          <w:sz w:val="20"/>
          <w:szCs w:val="20"/>
          <w:lang w:eastAsia="sk-SK"/>
        </w:rPr>
        <w:t>Požaduje sa predložiť údaje o odbornej kvalifikácii osoby, ktorá bude zodpovedná za kompletný priebeh, realizáciu a odovzdanie prác:</w:t>
      </w:r>
    </w:p>
    <w:p w14:paraId="2B8FA91B" w14:textId="77777777" w:rsidR="00F25831" w:rsidRPr="002A5E0E" w:rsidRDefault="00F25831" w:rsidP="002F4C0B">
      <w:pPr>
        <w:numPr>
          <w:ilvl w:val="0"/>
          <w:numId w:val="30"/>
        </w:numPr>
        <w:tabs>
          <w:tab w:val="left" w:pos="344"/>
        </w:tabs>
        <w:autoSpaceDE w:val="0"/>
        <w:spacing w:line="251" w:lineRule="exact"/>
        <w:jc w:val="both"/>
        <w:rPr>
          <w:rFonts w:asciiTheme="minorHAnsi" w:hAnsiTheme="minorHAnsi" w:cstheme="minorHAnsi"/>
          <w:iCs/>
          <w:sz w:val="20"/>
          <w:szCs w:val="20"/>
        </w:rPr>
      </w:pPr>
      <w:r w:rsidRPr="002A5E0E">
        <w:rPr>
          <w:rFonts w:asciiTheme="minorHAnsi" w:hAnsiTheme="minorHAnsi" w:cstheme="minorHAnsi"/>
          <w:sz w:val="20"/>
          <w:szCs w:val="20"/>
          <w:lang w:eastAsia="sk-SK"/>
        </w:rPr>
        <w:t xml:space="preserve">Minimálne jedna osoba </w:t>
      </w:r>
      <w:r w:rsidRPr="002A5E0E">
        <w:rPr>
          <w:rFonts w:asciiTheme="minorHAnsi" w:hAnsiTheme="minorHAnsi" w:cstheme="minorHAnsi"/>
          <w:iCs/>
          <w:sz w:val="20"/>
          <w:szCs w:val="20"/>
        </w:rPr>
        <w:t xml:space="preserve">vo funkcii </w:t>
      </w:r>
      <w:r w:rsidRPr="002A5E0E">
        <w:rPr>
          <w:rFonts w:asciiTheme="minorHAnsi" w:hAnsiTheme="minorHAnsi" w:cstheme="minorHAnsi"/>
          <w:b/>
          <w:iCs/>
          <w:sz w:val="20"/>
          <w:szCs w:val="20"/>
        </w:rPr>
        <w:t>stavbyvedúceho</w:t>
      </w:r>
      <w:r w:rsidRPr="002A5E0E">
        <w:rPr>
          <w:rFonts w:asciiTheme="minorHAnsi" w:hAnsiTheme="minorHAnsi" w:cstheme="minorHAnsi"/>
          <w:iCs/>
          <w:sz w:val="20"/>
          <w:szCs w:val="20"/>
        </w:rPr>
        <w:t xml:space="preserve"> musí spĺňať nasledovné minimálne požiadavky:</w:t>
      </w:r>
    </w:p>
    <w:p w14:paraId="415738E4" w14:textId="77777777" w:rsidR="00F25831" w:rsidRPr="002A5E0E" w:rsidRDefault="00F25831" w:rsidP="002F4C0B">
      <w:pPr>
        <w:numPr>
          <w:ilvl w:val="0"/>
          <w:numId w:val="31"/>
        </w:numPr>
        <w:autoSpaceDE w:val="0"/>
        <w:autoSpaceDN w:val="0"/>
        <w:adjustRightInd w:val="0"/>
        <w:spacing w:after="22"/>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musí mať odbornú spôsobilosť na výkon činnosti stavbyvedúceho pre konštrukcie pozemných stavieb, podľa zákona č. 138/1992 Zb. o autorizovaných architektoch a autorizovaných inžinieroch v znení neskorších predpisov, alebo ekvivalentnú odbornú spôsobilosť či odbornú kvalifikáciu, podľa právnych predpisov platných v mieste sídla/adresy tejto osoby; </w:t>
      </w:r>
    </w:p>
    <w:p w14:paraId="4A2E52A0" w14:textId="77777777" w:rsidR="00F25831" w:rsidRPr="002A5E0E" w:rsidRDefault="00F25831" w:rsidP="002F4C0B">
      <w:pPr>
        <w:numPr>
          <w:ilvl w:val="0"/>
          <w:numId w:val="31"/>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musí mať odbornú prax súvisiacu s predmetom zákazky (</w:t>
      </w:r>
      <w:r w:rsidRPr="002A5E0E">
        <w:rPr>
          <w:rFonts w:asciiTheme="minorHAnsi" w:hAnsiTheme="minorHAnsi" w:cstheme="minorHAnsi"/>
          <w:sz w:val="20"/>
          <w:szCs w:val="20"/>
          <w:lang w:eastAsia="sk-SK"/>
        </w:rPr>
        <w:t>stavebné práce súvisiace s výstavbou alebo rekonštrukciou objektov</w:t>
      </w:r>
      <w:r w:rsidRPr="002A5E0E">
        <w:rPr>
          <w:rFonts w:asciiTheme="minorHAnsi" w:hAnsiTheme="minorHAnsi" w:cstheme="minorHAnsi"/>
          <w:color w:val="000000"/>
          <w:sz w:val="20"/>
          <w:szCs w:val="20"/>
          <w:lang w:eastAsia="sk-SK"/>
        </w:rPr>
        <w:t xml:space="preserve">) v dĺžke minimálne 3 roky. </w:t>
      </w:r>
    </w:p>
    <w:p w14:paraId="6E24AF1F" w14:textId="77777777" w:rsidR="00F25831" w:rsidRPr="002A5E0E" w:rsidRDefault="00F25831" w:rsidP="00F25831">
      <w:pPr>
        <w:autoSpaceDE w:val="0"/>
        <w:autoSpaceDN w:val="0"/>
        <w:adjustRightInd w:val="0"/>
        <w:ind w:firstLine="709"/>
        <w:rPr>
          <w:rFonts w:asciiTheme="minorHAnsi" w:hAnsiTheme="minorHAnsi" w:cstheme="minorHAnsi"/>
          <w:b/>
          <w:color w:val="000000"/>
          <w:sz w:val="20"/>
          <w:szCs w:val="20"/>
          <w:lang w:eastAsia="sk-SK"/>
        </w:rPr>
      </w:pPr>
      <w:r w:rsidRPr="002A5E0E">
        <w:rPr>
          <w:rFonts w:asciiTheme="minorHAnsi" w:hAnsiTheme="minorHAnsi" w:cstheme="minorHAnsi"/>
          <w:b/>
          <w:color w:val="000000"/>
          <w:sz w:val="20"/>
          <w:szCs w:val="20"/>
          <w:lang w:eastAsia="sk-SK"/>
        </w:rPr>
        <w:t xml:space="preserve">Uchádzač predloží: </w:t>
      </w:r>
    </w:p>
    <w:p w14:paraId="105F20CA" w14:textId="77777777" w:rsidR="00F25831" w:rsidRPr="002A5E0E" w:rsidRDefault="00F25831" w:rsidP="002F4C0B">
      <w:pPr>
        <w:numPr>
          <w:ilvl w:val="0"/>
          <w:numId w:val="32"/>
        </w:numPr>
        <w:autoSpaceDE w:val="0"/>
        <w:autoSpaceDN w:val="0"/>
        <w:adjustRightInd w:val="0"/>
        <w:spacing w:after="2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doklad o oprávnení vykonávať činnosť stavbyvedúceho pre konštrukcie pozemných stavieb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 </w:t>
      </w:r>
    </w:p>
    <w:p w14:paraId="2C79A7D9" w14:textId="50353C98" w:rsidR="00F25831" w:rsidRPr="002A5E0E" w:rsidRDefault="00F25831" w:rsidP="002F4C0B">
      <w:pPr>
        <w:numPr>
          <w:ilvl w:val="0"/>
          <w:numId w:val="32"/>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profesijný životopis so zoznamom odborných skúseností preukazujúcich požadovanú odbornú prax, </w:t>
      </w:r>
      <w:r w:rsidR="00624665" w:rsidRPr="002A5E0E">
        <w:rPr>
          <w:rFonts w:asciiTheme="minorHAnsi" w:hAnsiTheme="minorHAnsi" w:cstheme="minorHAnsi"/>
          <w:color w:val="000000"/>
          <w:sz w:val="20"/>
          <w:szCs w:val="20"/>
          <w:lang w:eastAsia="sk-SK"/>
        </w:rPr>
        <w:t xml:space="preserve">        </w:t>
      </w:r>
      <w:r w:rsidRPr="002A5E0E">
        <w:rPr>
          <w:rFonts w:asciiTheme="minorHAnsi" w:hAnsiTheme="minorHAnsi" w:cstheme="minorHAnsi"/>
          <w:color w:val="000000"/>
          <w:sz w:val="20"/>
          <w:szCs w:val="20"/>
          <w:lang w:eastAsia="sk-SK"/>
        </w:rPr>
        <w:t xml:space="preserve">v takom rozsahu, aby bolo možné posúdiť splnenie podmienky účasti. </w:t>
      </w:r>
    </w:p>
    <w:p w14:paraId="44B26D72" w14:textId="096CC7DD" w:rsidR="00D25F00" w:rsidRPr="002A5E0E" w:rsidRDefault="00D25F00" w:rsidP="00D25F00">
      <w:pPr>
        <w:pStyle w:val="Textkomentra"/>
        <w:rPr>
          <w:lang w:val="sk-SK"/>
        </w:rPr>
      </w:pPr>
    </w:p>
    <w:p w14:paraId="5228E7BA" w14:textId="77777777" w:rsidR="00F25831" w:rsidRPr="00FA05D1" w:rsidRDefault="00F25831" w:rsidP="00F25831">
      <w:pPr>
        <w:tabs>
          <w:tab w:val="left" w:pos="344"/>
        </w:tabs>
        <w:autoSpaceDE w:val="0"/>
        <w:spacing w:line="251" w:lineRule="exact"/>
        <w:jc w:val="both"/>
        <w:rPr>
          <w:rFonts w:asciiTheme="minorHAnsi" w:hAnsiTheme="minorHAnsi" w:cstheme="minorHAnsi"/>
          <w:sz w:val="20"/>
          <w:szCs w:val="20"/>
          <w:lang w:eastAsia="sk-SK"/>
        </w:rPr>
      </w:pPr>
    </w:p>
    <w:p w14:paraId="433B45BA" w14:textId="12EB9EAE" w:rsidR="001D766A" w:rsidRPr="0063584C" w:rsidRDefault="00F25831" w:rsidP="00E5007A">
      <w:pPr>
        <w:tabs>
          <w:tab w:val="left" w:pos="344"/>
        </w:tabs>
        <w:autoSpaceDE w:val="0"/>
        <w:spacing w:line="251" w:lineRule="exact"/>
        <w:jc w:val="both"/>
        <w:rPr>
          <w:rFonts w:ascii="Calibri" w:hAnsi="Calibri" w:cs="Calibri"/>
          <w:sz w:val="20"/>
          <w:szCs w:val="20"/>
          <w:lang w:eastAsia="sk-SK"/>
        </w:rPr>
      </w:pPr>
      <w:r w:rsidRPr="00FA05D1">
        <w:rPr>
          <w:rFonts w:asciiTheme="minorHAnsi" w:hAnsiTheme="minorHAnsi" w:cstheme="minorHAnsi"/>
          <w:sz w:val="20"/>
          <w:szCs w:val="20"/>
          <w:lang w:eastAsia="sk-SK"/>
        </w:rPr>
        <w:t>3.</w:t>
      </w:r>
      <w:r w:rsidRPr="00FA05D1">
        <w:rPr>
          <w:rFonts w:asciiTheme="minorHAnsi" w:hAnsiTheme="minorHAnsi" w:cstheme="minorHAnsi"/>
          <w:sz w:val="20"/>
          <w:szCs w:val="20"/>
          <w:lang w:eastAsia="sk-SK"/>
        </w:rPr>
        <w:tab/>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 32 ods. 2 ZVO, oprávnenie dodávať tovar, uskutočňovať stavebné práce alebo poskytovať službu preukazuje vo vzťahu k tej časti predmetu zákazky, na ktorú boli kapacity záujemcovi alebo uchádzačovi poskytnuté.</w:t>
      </w:r>
      <w:r w:rsidR="007B09EE">
        <w:rPr>
          <w:rFonts w:asciiTheme="minorHAnsi" w:hAnsiTheme="minorHAnsi" w:cstheme="minorHAnsi"/>
          <w:sz w:val="20"/>
          <w:szCs w:val="20"/>
          <w:lang w:eastAsia="sk-SK"/>
        </w:rPr>
        <w:t xml:space="preserve"> </w:t>
      </w:r>
      <w:bookmarkStart w:id="15" w:name="_Hlk88066432"/>
      <w:r w:rsidR="007B09EE" w:rsidRPr="007B09EE">
        <w:rPr>
          <w:rFonts w:asciiTheme="minorHAnsi" w:hAnsiTheme="minorHAnsi" w:cstheme="minorHAnsi"/>
          <w:sz w:val="20"/>
          <w:szCs w:val="20"/>
          <w:lang w:eastAsia="sk-SK"/>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bookmarkEnd w:id="15"/>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0596D846" w:rsidR="00E5007A" w:rsidRPr="0064099E" w:rsidRDefault="00E5007A" w:rsidP="002F4C0B">
      <w:pPr>
        <w:pStyle w:val="Odsekzoznamu"/>
        <w:numPr>
          <w:ilvl w:val="0"/>
          <w:numId w:val="21"/>
        </w:numPr>
        <w:tabs>
          <w:tab w:val="left" w:pos="426"/>
        </w:tabs>
        <w:autoSpaceDE w:val="0"/>
        <w:ind w:left="0" w:firstLine="0"/>
        <w:jc w:val="both"/>
        <w:rPr>
          <w:rFonts w:ascii="Calibri" w:hAnsi="Calibri" w:cs="Calibri"/>
          <w:b/>
          <w:sz w:val="22"/>
          <w:szCs w:val="20"/>
          <w:lang w:eastAsia="sk-SK"/>
        </w:rPr>
      </w:pPr>
      <w:r w:rsidRPr="0064099E">
        <w:rPr>
          <w:rFonts w:ascii="Calibri" w:hAnsi="Calibri" w:cs="Calibri"/>
          <w:b/>
          <w:sz w:val="22"/>
          <w:szCs w:val="20"/>
        </w:rPr>
        <w:t>Doplňujúce informácie k podmienkam účasti</w:t>
      </w:r>
    </w:p>
    <w:p w14:paraId="25A516D6" w14:textId="0ECE7FFD"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Predpokladom splnenia podmienok účasti  je predloženie všetkých dokladov a dokumentov tak, ako je uvedené </w:t>
      </w:r>
      <w:r w:rsidR="00624665">
        <w:rPr>
          <w:rFonts w:ascii="Calibri" w:hAnsi="Calibri" w:cs="Calibri"/>
          <w:sz w:val="20"/>
          <w:szCs w:val="20"/>
          <w:lang w:eastAsia="sk-SK"/>
        </w:rPr>
        <w:t xml:space="preserve">       </w:t>
      </w:r>
      <w:r w:rsidRPr="0064099E">
        <w:rPr>
          <w:rFonts w:ascii="Calibri" w:hAnsi="Calibri" w:cs="Calibri"/>
          <w:sz w:val="20"/>
          <w:szCs w:val="20"/>
          <w:lang w:eastAsia="sk-SK"/>
        </w:rPr>
        <w:t xml:space="preserve">vo </w:t>
      </w:r>
      <w:r w:rsidR="00FA05D1">
        <w:rPr>
          <w:rFonts w:ascii="Calibri" w:hAnsi="Calibri" w:cs="Calibri"/>
          <w:sz w:val="20"/>
          <w:szCs w:val="20"/>
          <w:lang w:eastAsia="sk-SK"/>
        </w:rPr>
        <w:t xml:space="preserve"> </w:t>
      </w:r>
      <w:bookmarkStart w:id="16" w:name="_Hlk87964736"/>
      <w:r w:rsidR="00FA05D1">
        <w:rPr>
          <w:rFonts w:ascii="Calibri" w:hAnsi="Calibri" w:cs="Calibri"/>
          <w:sz w:val="20"/>
          <w:szCs w:val="20"/>
          <w:lang w:eastAsia="sk-SK"/>
        </w:rPr>
        <w:t>Výzve na predkladanie ponúk</w:t>
      </w:r>
      <w:r w:rsidRPr="0064099E">
        <w:rPr>
          <w:rFonts w:ascii="Calibri" w:hAnsi="Calibri" w:cs="Calibri"/>
          <w:sz w:val="20"/>
          <w:szCs w:val="20"/>
          <w:lang w:eastAsia="sk-SK"/>
        </w:rPr>
        <w:t xml:space="preserve"> </w:t>
      </w:r>
      <w:bookmarkEnd w:id="16"/>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6C6DF4CD"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w:t>
      </w:r>
      <w:r w:rsidR="00624665">
        <w:rPr>
          <w:rFonts w:ascii="Calibri" w:hAnsi="Calibri" w:cs="Calibri"/>
          <w:sz w:val="20"/>
          <w:szCs w:val="20"/>
        </w:rPr>
        <w:t xml:space="preserve">        </w:t>
      </w:r>
      <w:r w:rsidRPr="0064099E">
        <w:rPr>
          <w:rFonts w:ascii="Calibri" w:hAnsi="Calibri" w:cs="Calibri"/>
          <w:sz w:val="20"/>
          <w:szCs w:val="20"/>
        </w:rPr>
        <w:t xml:space="preserve">§ 152 ods. (4) ZVO. Vzhľadom ku skutočnosti, že verejný obstarávateľ v predmetnom verejnom obstarávaní využije postup v súlade s § 112 ods. 6 </w:t>
      </w:r>
      <w:r w:rsidR="007B09EE">
        <w:rPr>
          <w:rFonts w:ascii="Calibri" w:hAnsi="Calibri" w:cs="Calibri"/>
          <w:sz w:val="20"/>
          <w:szCs w:val="20"/>
        </w:rPr>
        <w:t>druhá</w:t>
      </w:r>
      <w:r w:rsidR="007B09EE" w:rsidRPr="0064099E">
        <w:rPr>
          <w:rFonts w:ascii="Calibri" w:hAnsi="Calibri" w:cs="Calibri"/>
          <w:sz w:val="20"/>
          <w:szCs w:val="20"/>
        </w:rPr>
        <w:t xml:space="preserve"> </w:t>
      </w:r>
      <w:r w:rsidRPr="0064099E">
        <w:rPr>
          <w:rFonts w:ascii="Calibri" w:hAnsi="Calibri" w:cs="Calibri"/>
          <w:sz w:val="20"/>
          <w:szCs w:val="20"/>
        </w:rPr>
        <w:t xml:space="preserve">veta ZVO (reverzná súťaž), vyhodnotenie splnenia podmienok účasti </w:t>
      </w:r>
      <w:r w:rsidR="00891D54" w:rsidRPr="00457056">
        <w:rPr>
          <w:rFonts w:ascii="Calibri" w:hAnsi="Calibri" w:cs="Calibri"/>
          <w:bCs/>
          <w:sz w:val="20"/>
          <w:szCs w:val="20"/>
        </w:rPr>
        <w:t xml:space="preserve">a vyhodnotenie ponúk z hľadiska splnenia požiadaviek na predmet zákazky sa uskutoční po vyhodnotení ponúk na základe kritérií </w:t>
      </w:r>
      <w:r w:rsidR="00EA0DD4">
        <w:rPr>
          <w:rFonts w:ascii="Calibri" w:hAnsi="Calibri" w:cs="Calibri"/>
          <w:bCs/>
          <w:sz w:val="20"/>
          <w:szCs w:val="20"/>
        </w:rPr>
        <w:t xml:space="preserve">                                 </w:t>
      </w:r>
      <w:r w:rsidR="00891D54" w:rsidRPr="00457056">
        <w:rPr>
          <w:rFonts w:ascii="Calibri" w:hAnsi="Calibri" w:cs="Calibri"/>
          <w:bCs/>
          <w:sz w:val="20"/>
          <w:szCs w:val="20"/>
        </w:rPr>
        <w:t>na vyhodnotenie ponúk</w:t>
      </w:r>
      <w:r w:rsidR="00891D54">
        <w:rPr>
          <w:rFonts w:ascii="Calibri" w:hAnsi="Calibri" w:cs="Calibri"/>
          <w:sz w:val="20"/>
          <w:szCs w:val="20"/>
        </w:rPr>
        <w:t>.</w:t>
      </w:r>
    </w:p>
    <w:p w14:paraId="293F46C4" w14:textId="77777777" w:rsidR="0064099E" w:rsidRPr="0064099E" w:rsidRDefault="0064099E" w:rsidP="0064099E">
      <w:pPr>
        <w:pStyle w:val="Odsekzoznamu"/>
        <w:rPr>
          <w:rFonts w:ascii="Calibri" w:hAnsi="Calibri" w:cs="Calibri"/>
          <w:sz w:val="20"/>
          <w:szCs w:val="20"/>
          <w:lang w:eastAsia="sk-SK"/>
        </w:rPr>
      </w:pPr>
    </w:p>
    <w:p w14:paraId="3B45DFFD" w14:textId="2070421A"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615EF45D" w14:textId="2383076E" w:rsidR="00BC3C49" w:rsidRPr="002A0C90" w:rsidRDefault="00BC3C49" w:rsidP="002F4C0B">
      <w:pPr>
        <w:pStyle w:val="Odsekzoznamu"/>
        <w:numPr>
          <w:ilvl w:val="1"/>
          <w:numId w:val="21"/>
        </w:numPr>
        <w:tabs>
          <w:tab w:val="left" w:pos="0"/>
          <w:tab w:val="left" w:pos="426"/>
        </w:tabs>
        <w:autoSpaceDE w:val="0"/>
        <w:spacing w:line="251" w:lineRule="exact"/>
        <w:ind w:left="0" w:firstLine="0"/>
        <w:jc w:val="both"/>
        <w:rPr>
          <w:rFonts w:asciiTheme="minorHAnsi" w:hAnsiTheme="minorHAnsi" w:cstheme="minorHAnsi"/>
          <w:sz w:val="20"/>
          <w:szCs w:val="20"/>
        </w:rPr>
      </w:pPr>
      <w:r w:rsidRPr="002A0C90">
        <w:rPr>
          <w:rFonts w:ascii="Calibri" w:hAnsi="Calibri" w:cs="Calibri"/>
          <w:sz w:val="20"/>
          <w:szCs w:val="20"/>
          <w:lang w:eastAsia="sk-SK"/>
        </w:rPr>
        <w:lastRenderedPageBreak/>
        <w:t xml:space="preserve">V zmysle § </w:t>
      </w:r>
      <w:r w:rsidR="000D53A7" w:rsidRPr="002A0C90">
        <w:rPr>
          <w:rFonts w:ascii="Calibri" w:hAnsi="Calibri" w:cs="Calibri"/>
          <w:sz w:val="20"/>
          <w:szCs w:val="20"/>
          <w:lang w:eastAsia="sk-SK"/>
        </w:rPr>
        <w:t xml:space="preserve">114 </w:t>
      </w:r>
      <w:r w:rsidRPr="002A0C90">
        <w:rPr>
          <w:rFonts w:ascii="Calibri" w:hAnsi="Calibri" w:cs="Calibri"/>
          <w:sz w:val="20"/>
          <w:szCs w:val="20"/>
          <w:lang w:eastAsia="sk-SK"/>
        </w:rPr>
        <w:t>ods. 1 ZVO</w:t>
      </w:r>
      <w:r w:rsidR="000D53A7" w:rsidRPr="002A0C90">
        <w:rPr>
          <w:rFonts w:ascii="Calibri" w:hAnsi="Calibri" w:cs="Calibri"/>
          <w:sz w:val="20"/>
          <w:szCs w:val="20"/>
          <w:lang w:eastAsia="sk-SK"/>
        </w:rPr>
        <w:t>,</w:t>
      </w:r>
      <w:r w:rsidR="000D53A7" w:rsidRPr="002A0C90">
        <w:rPr>
          <w:rFonts w:ascii="Cambria" w:hAnsi="Cambria" w:cs="Calibri"/>
          <w:bCs/>
          <w:iCs/>
          <w:sz w:val="20"/>
          <w:szCs w:val="20"/>
        </w:rPr>
        <w:t xml:space="preserve"> </w:t>
      </w:r>
      <w:r w:rsidR="000D53A7" w:rsidRPr="002A0C90">
        <w:rPr>
          <w:rFonts w:ascii="Calibri" w:hAnsi="Calibri" w:cs="Calibri"/>
          <w:sz w:val="20"/>
          <w:szCs w:val="20"/>
          <w:lang w:eastAsia="sk-SK"/>
        </w:rPr>
        <w:t xml:space="preserve">hospodársky subjekt môže predbežne nahradiť doklady určené verejným obstarávateľom na </w:t>
      </w:r>
      <w:r w:rsidR="000D53A7" w:rsidRPr="002A0C90">
        <w:rPr>
          <w:rFonts w:asciiTheme="minorHAnsi" w:hAnsiTheme="minorHAnsi" w:cstheme="minorHAnsi"/>
          <w:sz w:val="20"/>
          <w:szCs w:val="20"/>
          <w:lang w:eastAsia="sk-SK"/>
        </w:rPr>
        <w:t>preukázanie splnenia podmienok účasti</w:t>
      </w:r>
      <w:r w:rsidRPr="002A0C90">
        <w:rPr>
          <w:rFonts w:asciiTheme="minorHAnsi" w:hAnsiTheme="minorHAnsi" w:cstheme="minorHAnsi"/>
          <w:sz w:val="20"/>
          <w:szCs w:val="20"/>
          <w:lang w:eastAsia="sk-SK"/>
        </w:rPr>
        <w:t>:</w:t>
      </w:r>
    </w:p>
    <w:p w14:paraId="7DEFE5CA" w14:textId="0E3879BA" w:rsidR="000D53A7" w:rsidRPr="002A0C90" w:rsidRDefault="000D53A7" w:rsidP="002F4C0B">
      <w:pPr>
        <w:pStyle w:val="tl1"/>
        <w:numPr>
          <w:ilvl w:val="0"/>
          <w:numId w:val="33"/>
        </w:numPr>
        <w:ind w:hanging="294"/>
        <w:rPr>
          <w:rFonts w:asciiTheme="minorHAnsi" w:hAnsiTheme="minorHAnsi" w:cstheme="minorHAnsi"/>
          <w:bCs/>
          <w:iCs/>
          <w:sz w:val="20"/>
          <w:szCs w:val="20"/>
        </w:rPr>
      </w:pPr>
      <w:r w:rsidRPr="002A0C90">
        <w:rPr>
          <w:rFonts w:asciiTheme="minorHAnsi" w:hAnsiTheme="minorHAnsi" w:cstheme="minorHAnsi"/>
          <w:b/>
          <w:bCs/>
          <w:iCs/>
          <w:sz w:val="20"/>
          <w:szCs w:val="20"/>
        </w:rPr>
        <w:t>Jednotným európskym dokumentom</w:t>
      </w:r>
      <w:r w:rsidRPr="002A0C90">
        <w:rPr>
          <w:rFonts w:asciiTheme="minorHAnsi" w:hAnsiTheme="minorHAnsi" w:cstheme="minorHAnsi"/>
          <w:bCs/>
          <w:iCs/>
          <w:sz w:val="20"/>
          <w:szCs w:val="20"/>
        </w:rPr>
        <w:t xml:space="preserve"> – náležitosti týkajúce sa jednotného európskeho dokumentu upravujú </w:t>
      </w:r>
      <w:proofErr w:type="spellStart"/>
      <w:r w:rsidRPr="002A0C90">
        <w:rPr>
          <w:rFonts w:asciiTheme="minorHAnsi" w:hAnsiTheme="minorHAnsi" w:cstheme="minorHAnsi"/>
          <w:bCs/>
          <w:iCs/>
          <w:sz w:val="20"/>
          <w:szCs w:val="20"/>
        </w:rPr>
        <w:t>ust</w:t>
      </w:r>
      <w:proofErr w:type="spellEnd"/>
      <w:r w:rsidRPr="002A0C90">
        <w:rPr>
          <w:rFonts w:asciiTheme="minorHAnsi" w:hAnsiTheme="minorHAnsi" w:cstheme="minorHAnsi"/>
          <w:bCs/>
          <w:iCs/>
          <w:sz w:val="20"/>
          <w:szCs w:val="20"/>
        </w:rPr>
        <w:t xml:space="preserve">. § 39 ZVO, vyhlášky Úradu pre verejné obstarávanie č. 155/2016 Z. z., ktorou sa ustanovujú podrobnosti </w:t>
      </w:r>
      <w:r w:rsidR="0062466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o jednotnom európskom dokumente a jeho obsahu a Vykonávacieho nariadenia Komisie (EÚ) 2016/7 z 5. januára 2016, ktorým sa ustanovuje štandardný formulár pre jednotný európsky dokument pre obstarávanie.  Alebo </w:t>
      </w:r>
    </w:p>
    <w:p w14:paraId="5C111D32" w14:textId="7C2CCA28" w:rsidR="000D53A7" w:rsidRPr="002A0C90" w:rsidRDefault="000D53A7" w:rsidP="002F4C0B">
      <w:pPr>
        <w:pStyle w:val="tl1"/>
        <w:numPr>
          <w:ilvl w:val="0"/>
          <w:numId w:val="33"/>
        </w:numPr>
        <w:ind w:hanging="294"/>
        <w:rPr>
          <w:rFonts w:ascii="Calibri" w:hAnsi="Calibri" w:cs="Calibri"/>
          <w:sz w:val="20"/>
          <w:szCs w:val="20"/>
        </w:rPr>
      </w:pPr>
      <w:r w:rsidRPr="002A0C90">
        <w:rPr>
          <w:rFonts w:asciiTheme="minorHAnsi" w:hAnsiTheme="minorHAnsi" w:cstheme="minorHAnsi"/>
          <w:b/>
          <w:bCs/>
          <w:iCs/>
          <w:sz w:val="20"/>
          <w:szCs w:val="20"/>
        </w:rPr>
        <w:t>Čestným vyhlásením</w:t>
      </w:r>
      <w:r w:rsidRPr="002A0C90">
        <w:rPr>
          <w:rFonts w:asciiTheme="minorHAnsi" w:hAnsiTheme="minorHAnsi" w:cstheme="minorHAnsi"/>
          <w:iCs/>
          <w:sz w:val="20"/>
          <w:szCs w:val="20"/>
        </w:rPr>
        <w:t>,</w:t>
      </w:r>
      <w:r w:rsidRPr="002A0C90">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 </w:t>
      </w:r>
      <w:r w:rsidR="007B09EE" w:rsidRPr="002A0C90">
        <w:rPr>
          <w:rFonts w:ascii="Calibri" w:hAnsi="Calibri" w:cs="Calibri"/>
          <w:sz w:val="20"/>
        </w:rPr>
        <w:t xml:space="preserve">(viď časť H. </w:t>
      </w:r>
      <w:r w:rsidR="007B09EE" w:rsidRPr="002A0C90">
        <w:rPr>
          <w:rFonts w:ascii="Calibri" w:hAnsi="Calibri" w:cs="Calibri"/>
          <w:sz w:val="20"/>
          <w:szCs w:val="20"/>
        </w:rPr>
        <w:t xml:space="preserve">ČESTNÉ VYHLÁSENIE </w:t>
      </w:r>
      <w:r w:rsidR="00624665">
        <w:rPr>
          <w:rFonts w:ascii="Calibri" w:hAnsi="Calibri" w:cs="Calibri"/>
          <w:sz w:val="20"/>
          <w:szCs w:val="20"/>
        </w:rPr>
        <w:t xml:space="preserve">                            </w:t>
      </w:r>
      <w:r w:rsidR="007B09EE" w:rsidRPr="002A0C90">
        <w:rPr>
          <w:rFonts w:ascii="Calibri" w:hAnsi="Calibri" w:cs="Calibri"/>
          <w:sz w:val="20"/>
          <w:szCs w:val="20"/>
        </w:rPr>
        <w:t>K PREUKÁZANIU PODMIENOK ÚČASTI</w:t>
      </w:r>
      <w:r w:rsidR="007B09EE" w:rsidRPr="002A0C90">
        <w:rPr>
          <w:b/>
          <w:bCs/>
          <w:sz w:val="23"/>
          <w:szCs w:val="23"/>
        </w:rPr>
        <w:t xml:space="preserve"> </w:t>
      </w:r>
      <w:r w:rsidR="007B09EE" w:rsidRPr="002A0C90">
        <w:rPr>
          <w:rFonts w:ascii="Calibri" w:hAnsi="Calibri" w:cs="Calibri"/>
          <w:sz w:val="20"/>
        </w:rPr>
        <w:t>týchto SP</w:t>
      </w:r>
      <w:r w:rsidR="007B09EE" w:rsidRPr="002A0C90">
        <w:rPr>
          <w:rFonts w:ascii="Calibri" w:hAnsi="Calibri" w:cs="Calibri"/>
          <w:sz w:val="20"/>
          <w:szCs w:val="20"/>
        </w:rPr>
        <w:t>).</w:t>
      </w:r>
    </w:p>
    <w:p w14:paraId="3239FD6C" w14:textId="77777777" w:rsidR="00BC3C49" w:rsidRPr="00BC3C49" w:rsidRDefault="00BC3C49" w:rsidP="002A0C90">
      <w:pPr>
        <w:pStyle w:val="tl1"/>
        <w:ind w:left="720"/>
        <w:rPr>
          <w:rFonts w:ascii="Calibri" w:hAnsi="Calibri" w:cs="Calibri"/>
          <w:sz w:val="20"/>
          <w:szCs w:val="20"/>
        </w:rPr>
      </w:pPr>
    </w:p>
    <w:p w14:paraId="75BBDB84" w14:textId="0DC22FD0"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3B8742B0" w14:textId="711B1665" w:rsidR="00C23024" w:rsidRPr="0064099E"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p>
    <w:p w14:paraId="2D4D60EB" w14:textId="4FF024E3" w:rsidR="00C23024" w:rsidRPr="00C23024" w:rsidRDefault="00C23024" w:rsidP="00C23024">
      <w:pPr>
        <w:pStyle w:val="Odsekzoznamu"/>
        <w:tabs>
          <w:tab w:val="left" w:pos="426"/>
        </w:tabs>
        <w:autoSpaceDE w:val="0"/>
        <w:spacing w:line="251" w:lineRule="exact"/>
        <w:ind w:left="0"/>
        <w:jc w:val="both"/>
        <w:rPr>
          <w:rFonts w:asciiTheme="minorHAnsi" w:hAnsiTheme="minorHAnsi" w:cstheme="minorHAnsi"/>
          <w:sz w:val="20"/>
          <w:szCs w:val="20"/>
          <w:lang w:eastAsia="sk-SK"/>
        </w:rPr>
        <w:sectPr w:rsidR="00C23024" w:rsidRPr="00C23024" w:rsidSect="005E3A0E">
          <w:pgSz w:w="11906" w:h="16838" w:code="9"/>
          <w:pgMar w:top="1420" w:right="1134" w:bottom="1418" w:left="1021" w:header="709" w:footer="709" w:gutter="0"/>
          <w:cols w:space="708"/>
          <w:docGrid w:linePitch="360"/>
        </w:sectPr>
      </w:pPr>
      <w:r>
        <w:rPr>
          <w:rFonts w:ascii="Calibri" w:hAnsi="Calibri" w:cs="Calibri"/>
          <w:sz w:val="20"/>
          <w:szCs w:val="20"/>
          <w:lang w:eastAsia="sk-SK"/>
        </w:rPr>
        <w:t xml:space="preserve">na </w:t>
      </w:r>
      <w:r w:rsidR="00BC3C49" w:rsidRPr="00BC3C49">
        <w:rPr>
          <w:rFonts w:ascii="Calibri" w:hAnsi="Calibri" w:cs="Calibri"/>
          <w:sz w:val="20"/>
          <w:szCs w:val="20"/>
          <w:lang w:eastAsia="sk-SK"/>
        </w:rPr>
        <w:t>adrese</w:t>
      </w:r>
      <w:r w:rsidR="00BC3C49">
        <w:rPr>
          <w:rFonts w:ascii="Calibri" w:hAnsi="Calibri" w:cs="Calibri"/>
          <w:sz w:val="20"/>
          <w:szCs w:val="20"/>
          <w:lang w:eastAsia="sk-SK"/>
        </w:rPr>
        <w:t xml:space="preserve">: </w:t>
      </w:r>
      <w:hyperlink r:id="rId19" w:history="1">
        <w:r w:rsidR="000D53A7" w:rsidRPr="00046E06">
          <w:rPr>
            <w:rStyle w:val="Hypertextovprepojenie"/>
            <w:rFonts w:asciiTheme="minorHAnsi" w:hAnsiTheme="minorHAnsi" w:cstheme="minorHAnsi"/>
            <w:sz w:val="22"/>
            <w:szCs w:val="22"/>
          </w:rPr>
          <w:t>https://www.uvo.gov.sk/verejny-obstaravatel-obstaravatel/jednotny-europsky-dokument-603.html</w:t>
        </w:r>
      </w:hyperlink>
      <w:r w:rsidR="000D53A7">
        <w:rPr>
          <w:rFonts w:asciiTheme="minorHAnsi" w:hAnsiTheme="minorHAnsi" w:cstheme="minorHAnsi"/>
          <w:color w:val="4472C4" w:themeColor="accent5"/>
          <w:sz w:val="22"/>
          <w:szCs w:val="22"/>
          <w:u w:val="single"/>
        </w:rPr>
        <w:t xml:space="preserve">. </w:t>
      </w:r>
    </w:p>
    <w:p w14:paraId="010E5F93" w14:textId="03185C7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053E4D">
      <w:pPr>
        <w:jc w:val="both"/>
        <w:rPr>
          <w:rFonts w:ascii="Calibri" w:hAnsi="Calibri" w:cs="Calibri"/>
          <w:szCs w:val="16"/>
        </w:rPr>
      </w:pPr>
    </w:p>
    <w:p w14:paraId="710D0450" w14:textId="26D01AA7" w:rsidR="00E5007A" w:rsidRPr="00AE6B85" w:rsidRDefault="00E5007A" w:rsidP="00053E4D">
      <w:pPr>
        <w:ind w:left="2835" w:hanging="2835"/>
        <w:jc w:val="both"/>
        <w:rPr>
          <w:rFonts w:ascii="Calibri" w:hAnsi="Calibri" w:cs="Calibri"/>
          <w:sz w:val="20"/>
          <w:szCs w:val="20"/>
        </w:rPr>
      </w:pPr>
      <w:bookmarkStart w:id="17"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556763">
        <w:rPr>
          <w:rFonts w:ascii="Calibri" w:hAnsi="Calibri" w:cs="Calibri"/>
          <w:sz w:val="20"/>
          <w:szCs w:val="20"/>
        </w:rPr>
        <w:t>p</w:t>
      </w:r>
      <w:r w:rsidR="00556763" w:rsidRPr="00AE6B85">
        <w:rPr>
          <w:rFonts w:ascii="Calibri" w:hAnsi="Calibri" w:cs="Calibri"/>
          <w:sz w:val="20"/>
          <w:szCs w:val="20"/>
        </w:rPr>
        <w:t xml:space="preserve">odlimitná </w:t>
      </w:r>
      <w:r w:rsidRPr="00AE6B85">
        <w:rPr>
          <w:rFonts w:ascii="Calibri" w:hAnsi="Calibri" w:cs="Calibri"/>
          <w:sz w:val="20"/>
          <w:szCs w:val="20"/>
        </w:rPr>
        <w:t>zákazka bez využitia elektronického trhoviska</w:t>
      </w:r>
    </w:p>
    <w:p w14:paraId="1B6B611F" w14:textId="14AE70F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3F48FC13" w:rsidR="00E5007A" w:rsidRDefault="00E5007A" w:rsidP="00053E4D">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0B35432F" w14:textId="6022C107" w:rsidR="00E5007A" w:rsidRPr="00AE6B85" w:rsidRDefault="00E5007A" w:rsidP="00053E4D">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ins w:id="18" w:author="Fekiačová Jana" w:date="2022-01-07T13:09:00Z">
        <w:r w:rsidR="000E3506" w:rsidRPr="005E0B75">
          <w:rPr>
            <w:rFonts w:ascii="Calibri" w:hAnsi="Calibri" w:cs="Calibri"/>
            <w:bCs/>
            <w:sz w:val="20"/>
            <w:szCs w:val="20"/>
          </w:rPr>
          <w:t xml:space="preserve">Banskobystrický samosprávny kraj, Námestie SNP 23, 974 01 Banská </w:t>
        </w:r>
      </w:ins>
    </w:p>
    <w:p w14:paraId="6301E3FB" w14:textId="77777777" w:rsidR="00AD46E9" w:rsidRDefault="00AD46E9" w:rsidP="00053E4D">
      <w:pPr>
        <w:ind w:left="2835" w:hanging="2835"/>
        <w:jc w:val="both"/>
        <w:rPr>
          <w:rFonts w:ascii="Calibri" w:hAnsi="Calibri" w:cs="Calibri"/>
          <w:b/>
          <w:sz w:val="20"/>
          <w:szCs w:val="20"/>
        </w:rPr>
      </w:pPr>
    </w:p>
    <w:p w14:paraId="155F0ACD" w14:textId="11B189D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A2E1673"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5203645"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FCEDA4B" w14:textId="703D9E08" w:rsidR="00E5007A" w:rsidRDefault="00E5007A" w:rsidP="00053E4D">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sidR="00053E4D">
        <w:rPr>
          <w:rFonts w:ascii="Calibri" w:hAnsi="Calibri" w:cs="Calibri"/>
          <w:sz w:val="20"/>
          <w:szCs w:val="20"/>
        </w:rPr>
        <w:tab/>
      </w:r>
      <w:r w:rsidRPr="00AD46E9">
        <w:rPr>
          <w:rFonts w:ascii="Calibri" w:hAnsi="Calibri" w:cs="Calibri"/>
          <w:i/>
          <w:sz w:val="20"/>
          <w:szCs w:val="20"/>
          <w:highlight w:val="yellow"/>
        </w:rPr>
        <w:t>(vyplní uchádzač)</w:t>
      </w:r>
    </w:p>
    <w:p w14:paraId="4D99584C" w14:textId="3029E445" w:rsidR="00E5007A" w:rsidRPr="0063584C" w:rsidRDefault="00E5007A" w:rsidP="00053E4D">
      <w:pPr>
        <w:ind w:left="2835" w:hanging="2835"/>
        <w:jc w:val="both"/>
        <w:rPr>
          <w:rFonts w:ascii="Calibri" w:hAnsi="Calibri" w:cs="Calibri"/>
          <w:sz w:val="20"/>
          <w:szCs w:val="20"/>
        </w:rPr>
      </w:pPr>
      <w:r>
        <w:rPr>
          <w:rFonts w:ascii="Calibri" w:hAnsi="Calibri" w:cs="Calibri"/>
          <w:b/>
          <w:sz w:val="20"/>
          <w:szCs w:val="20"/>
        </w:rPr>
        <w:t>Tel. a </w:t>
      </w:r>
      <w:r w:rsidR="00DB560E">
        <w:rPr>
          <w:rFonts w:ascii="Calibri" w:hAnsi="Calibri" w:cs="Calibri"/>
          <w:b/>
          <w:sz w:val="20"/>
          <w:szCs w:val="20"/>
        </w:rPr>
        <w:t>e</w:t>
      </w:r>
      <w:r>
        <w:rPr>
          <w:rFonts w:ascii="Calibri" w:hAnsi="Calibri" w:cs="Calibri"/>
          <w:b/>
          <w:sz w:val="20"/>
          <w:szCs w:val="20"/>
        </w:rPr>
        <w:t>-mail</w:t>
      </w:r>
      <w:r w:rsidRPr="00AE6B85">
        <w:rPr>
          <w:rFonts w:ascii="Calibri" w:hAnsi="Calibri" w:cs="Calibri"/>
          <w:b/>
          <w:sz w:val="20"/>
          <w:szCs w:val="20"/>
        </w:rPr>
        <w:t>:</w:t>
      </w:r>
      <w:r w:rsidR="00053E4D">
        <w:rPr>
          <w:rFonts w:ascii="Calibri" w:hAnsi="Calibri" w:cs="Calibri"/>
          <w:sz w:val="20"/>
          <w:szCs w:val="20"/>
        </w:rPr>
        <w:tab/>
      </w:r>
      <w:r w:rsidRPr="00AD46E9">
        <w:rPr>
          <w:rFonts w:ascii="Calibri" w:hAnsi="Calibri" w:cs="Calibri"/>
          <w:i/>
          <w:sz w:val="20"/>
          <w:szCs w:val="20"/>
          <w:highlight w:val="yellow"/>
        </w:rPr>
        <w:t>(vyplní uchádzač)</w:t>
      </w:r>
    </w:p>
    <w:bookmarkEnd w:id="17"/>
    <w:p w14:paraId="0EDD286A" w14:textId="77777777" w:rsidR="00E5007A" w:rsidRPr="0063584C" w:rsidRDefault="00E5007A" w:rsidP="00E5007A">
      <w:pPr>
        <w:rPr>
          <w:rFonts w:ascii="Calibri" w:hAnsi="Calibri" w:cs="Calibri"/>
          <w:b/>
          <w:color w:val="FF0000"/>
          <w:sz w:val="18"/>
          <w:szCs w:val="20"/>
        </w:rPr>
      </w:pPr>
    </w:p>
    <w:p w14:paraId="556424F3" w14:textId="77777777" w:rsidR="00E5007A" w:rsidRPr="0063584C" w:rsidRDefault="00E5007A" w:rsidP="00E5007A">
      <w:pPr>
        <w:jc w:val="center"/>
        <w:rPr>
          <w:rFonts w:ascii="Calibri" w:hAnsi="Calibri" w:cs="Calibri"/>
          <w:b/>
          <w:color w:val="FF0000"/>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6F993C84" w14:textId="77777777" w:rsidR="00B14265" w:rsidRDefault="00B14265" w:rsidP="00B14265">
      <w:pPr>
        <w:rPr>
          <w:rFonts w:ascii="Calibri" w:hAnsi="Calibri" w:cs="Calibri"/>
          <w:b/>
          <w:sz w:val="20"/>
          <w:szCs w:val="20"/>
        </w:rPr>
      </w:pPr>
    </w:p>
    <w:p w14:paraId="009F353B" w14:textId="77777777" w:rsidR="00AD46E9" w:rsidRDefault="00AD46E9" w:rsidP="00E5007A">
      <w:pPr>
        <w:rPr>
          <w:rFonts w:ascii="Calibri" w:hAnsi="Calibri" w:cs="Calibri"/>
          <w:sz w:val="20"/>
          <w:szCs w:val="20"/>
        </w:rPr>
      </w:pPr>
    </w:p>
    <w:p w14:paraId="48E7BB98" w14:textId="3D577486" w:rsidR="00E5007A" w:rsidRPr="0063584C" w:rsidRDefault="00E5007A" w:rsidP="00E5007A">
      <w:pPr>
        <w:rPr>
          <w:rFonts w:ascii="Calibri" w:hAnsi="Calibri" w:cs="Calibri"/>
          <w:sz w:val="20"/>
          <w:szCs w:val="20"/>
        </w:rPr>
      </w:pPr>
      <w:r>
        <w:rPr>
          <w:rFonts w:ascii="Calibri" w:hAnsi="Calibri" w:cs="Calibri"/>
          <w:sz w:val="20"/>
          <w:szCs w:val="20"/>
        </w:rPr>
        <w:t>C</w:t>
      </w:r>
      <w:r w:rsidRPr="0063584C">
        <w:rPr>
          <w:rFonts w:ascii="Calibri" w:hAnsi="Calibri" w:cs="Calibri"/>
          <w:sz w:val="20"/>
          <w:szCs w:val="20"/>
        </w:rPr>
        <w:t>elková</w:t>
      </w:r>
      <w:r>
        <w:rPr>
          <w:rFonts w:ascii="Calibri" w:hAnsi="Calibri" w:cs="Calibri"/>
          <w:sz w:val="20"/>
          <w:szCs w:val="20"/>
        </w:rPr>
        <w:t xml:space="preserve"> cena za predmet zákazky v EUR bez DPH:</w:t>
      </w:r>
      <w:r>
        <w:rPr>
          <w:rFonts w:ascii="Calibri" w:hAnsi="Calibri" w:cs="Calibri"/>
          <w:sz w:val="20"/>
          <w:szCs w:val="20"/>
        </w:rPr>
        <w:tab/>
      </w:r>
      <w:r w:rsidRPr="0063584C">
        <w:rPr>
          <w:rFonts w:ascii="Calibri" w:hAnsi="Calibri" w:cs="Calibri"/>
          <w:sz w:val="20"/>
          <w:szCs w:val="20"/>
        </w:rPr>
        <w:t>.......................................................................</w:t>
      </w:r>
    </w:p>
    <w:p w14:paraId="7D14A123" w14:textId="17438656" w:rsidR="00E5007A" w:rsidRDefault="00E5007A" w:rsidP="00E5007A">
      <w:pPr>
        <w:rPr>
          <w:rFonts w:ascii="Calibri" w:hAnsi="Calibri" w:cs="Calibri"/>
          <w:sz w:val="20"/>
          <w:szCs w:val="20"/>
        </w:rPr>
      </w:pPr>
    </w:p>
    <w:p w14:paraId="14856098" w14:textId="77777777" w:rsidR="00C835EE" w:rsidRPr="0063584C" w:rsidRDefault="00C835EE" w:rsidP="00E5007A">
      <w:pPr>
        <w:rPr>
          <w:rFonts w:ascii="Calibri" w:hAnsi="Calibri" w:cs="Calibri"/>
          <w:sz w:val="20"/>
          <w:szCs w:val="20"/>
        </w:rPr>
      </w:pPr>
    </w:p>
    <w:p w14:paraId="1B76C3A3"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DPH v EUR:</w:t>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t>.......................................................................</w:t>
      </w:r>
    </w:p>
    <w:p w14:paraId="363C0AE0" w14:textId="77777777" w:rsidR="00E5007A" w:rsidRPr="0063584C" w:rsidRDefault="00E5007A" w:rsidP="00E5007A">
      <w:pPr>
        <w:rPr>
          <w:rFonts w:ascii="Calibri" w:hAnsi="Calibri" w:cs="Calibri"/>
          <w:sz w:val="20"/>
          <w:szCs w:val="20"/>
        </w:rPr>
      </w:pPr>
    </w:p>
    <w:p w14:paraId="3879F1DE" w14:textId="0CF08F8E" w:rsidR="00E5007A" w:rsidRPr="0063584C" w:rsidRDefault="00E5007A" w:rsidP="00E5007A">
      <w:pPr>
        <w:rPr>
          <w:rFonts w:ascii="Calibri" w:hAnsi="Calibri" w:cs="Calibri"/>
          <w:b/>
          <w:sz w:val="20"/>
          <w:szCs w:val="20"/>
        </w:rPr>
      </w:pPr>
      <w:r>
        <w:rPr>
          <w:rFonts w:ascii="Calibri" w:hAnsi="Calibri" w:cs="Calibri"/>
          <w:b/>
          <w:sz w:val="20"/>
          <w:szCs w:val="20"/>
        </w:rPr>
        <w:t>C</w:t>
      </w:r>
      <w:r w:rsidRPr="0063584C">
        <w:rPr>
          <w:rFonts w:ascii="Calibri" w:hAnsi="Calibri" w:cs="Calibri"/>
          <w:b/>
          <w:sz w:val="20"/>
          <w:szCs w:val="20"/>
        </w:rPr>
        <w:t>elková cena za</w:t>
      </w:r>
      <w:r>
        <w:rPr>
          <w:rFonts w:ascii="Calibri" w:hAnsi="Calibri" w:cs="Calibri"/>
          <w:b/>
          <w:sz w:val="20"/>
          <w:szCs w:val="20"/>
        </w:rPr>
        <w:t xml:space="preserve"> </w:t>
      </w:r>
      <w:r w:rsidRPr="0063584C">
        <w:rPr>
          <w:rFonts w:ascii="Calibri" w:hAnsi="Calibri" w:cs="Calibri"/>
          <w:b/>
          <w:sz w:val="20"/>
          <w:szCs w:val="20"/>
        </w:rPr>
        <w:t xml:space="preserve">predmet zákazky v EUR s DPH </w:t>
      </w:r>
    </w:p>
    <w:p w14:paraId="394097DB" w14:textId="465B5657" w:rsidR="00E5007A" w:rsidRPr="003D3995" w:rsidRDefault="00E5007A" w:rsidP="00E5007A">
      <w:pPr>
        <w:rPr>
          <w:rFonts w:ascii="Calibri" w:hAnsi="Calibri" w:cs="Calibri"/>
          <w:b/>
          <w:sz w:val="20"/>
          <w:szCs w:val="20"/>
        </w:rPr>
      </w:pPr>
      <w:r w:rsidRPr="00B14265">
        <w:rPr>
          <w:rFonts w:ascii="Calibri" w:hAnsi="Calibri" w:cs="Calibri"/>
          <w:b/>
          <w:bCs/>
          <w:i/>
          <w:sz w:val="20"/>
          <w:szCs w:val="20"/>
        </w:rPr>
        <w:t>(</w:t>
      </w:r>
      <w:r w:rsidR="00B14265">
        <w:rPr>
          <w:rFonts w:ascii="Calibri" w:hAnsi="Calibri" w:cs="Calibri"/>
          <w:b/>
          <w:bCs/>
          <w:i/>
          <w:sz w:val="20"/>
          <w:szCs w:val="20"/>
        </w:rPr>
        <w:t>N</w:t>
      </w:r>
      <w:r w:rsidRPr="00B14265">
        <w:rPr>
          <w:rFonts w:ascii="Calibri" w:hAnsi="Calibri" w:cs="Calibri"/>
          <w:b/>
          <w:bCs/>
          <w:i/>
          <w:sz w:val="20"/>
          <w:szCs w:val="20"/>
        </w:rPr>
        <w:t xml:space="preserve">ávrh na plnenie </w:t>
      </w:r>
      <w:r w:rsidR="00C835EE" w:rsidRPr="00B14265">
        <w:rPr>
          <w:rFonts w:ascii="Calibri" w:hAnsi="Calibri" w:cs="Calibri"/>
          <w:b/>
          <w:bCs/>
          <w:i/>
          <w:sz w:val="20"/>
          <w:szCs w:val="20"/>
        </w:rPr>
        <w:t>kritéri</w:t>
      </w:r>
      <w:r w:rsidR="00C835EE">
        <w:rPr>
          <w:rFonts w:ascii="Calibri" w:hAnsi="Calibri" w:cs="Calibri"/>
          <w:b/>
          <w:bCs/>
          <w:i/>
          <w:sz w:val="20"/>
          <w:szCs w:val="20"/>
        </w:rPr>
        <w:t>a</w:t>
      </w:r>
      <w:r w:rsidRPr="00B14265">
        <w:rPr>
          <w:rFonts w:ascii="Calibri" w:hAnsi="Calibri" w:cs="Calibri"/>
          <w:b/>
          <w:bCs/>
          <w:i/>
          <w:sz w:val="20"/>
          <w:szCs w:val="20"/>
        </w:rPr>
        <w:t>):</w:t>
      </w:r>
      <w:r w:rsidRPr="00B14265">
        <w:rPr>
          <w:rFonts w:ascii="Calibri" w:hAnsi="Calibri" w:cs="Calibri"/>
          <w:b/>
          <w:bCs/>
          <w:sz w:val="20"/>
          <w:szCs w:val="20"/>
        </w:rPr>
        <w:tab/>
      </w:r>
      <w:r w:rsidRPr="003D3995">
        <w:rPr>
          <w:rFonts w:ascii="Calibri" w:hAnsi="Calibri" w:cs="Calibri"/>
          <w:b/>
          <w:sz w:val="20"/>
          <w:szCs w:val="20"/>
        </w:rPr>
        <w:tab/>
      </w:r>
      <w:r w:rsidRPr="003D3995">
        <w:rPr>
          <w:rFonts w:ascii="Calibri" w:hAnsi="Calibri" w:cs="Calibri"/>
          <w:b/>
          <w:sz w:val="20"/>
          <w:szCs w:val="20"/>
        </w:rPr>
        <w:tab/>
      </w:r>
      <w:r w:rsidRPr="003D3995">
        <w:rPr>
          <w:rFonts w:ascii="Calibri" w:hAnsi="Calibri" w:cs="Calibri"/>
          <w:b/>
          <w:sz w:val="20"/>
          <w:szCs w:val="20"/>
        </w:rPr>
        <w:tab/>
        <w:t>...................................................................</w:t>
      </w:r>
    </w:p>
    <w:p w14:paraId="2A800C1C" w14:textId="77777777" w:rsidR="00A36C88" w:rsidRDefault="00A36C88" w:rsidP="00A36C88">
      <w:pPr>
        <w:jc w:val="both"/>
        <w:rPr>
          <w:rFonts w:ascii="Calibri" w:hAnsi="Calibri" w:cs="Calibri"/>
          <w:i/>
          <w:sz w:val="18"/>
          <w:szCs w:val="18"/>
        </w:rPr>
      </w:pPr>
    </w:p>
    <w:p w14:paraId="59E52523" w14:textId="20BD65BA" w:rsidR="00A36C88" w:rsidRPr="003957DB" w:rsidRDefault="00A36C88" w:rsidP="00A36C88">
      <w:pPr>
        <w:jc w:val="both"/>
        <w:rPr>
          <w:rFonts w:ascii="Calibri" w:hAnsi="Calibri" w:cs="Calibri"/>
          <w:i/>
          <w:sz w:val="18"/>
          <w:szCs w:val="18"/>
        </w:rPr>
      </w:pPr>
      <w:r w:rsidRPr="003957DB">
        <w:rPr>
          <w:rFonts w:ascii="Calibri" w:hAnsi="Calibri" w:cs="Calibri"/>
          <w:i/>
          <w:sz w:val="18"/>
          <w:szCs w:val="18"/>
        </w:rPr>
        <w:t xml:space="preserve">Pozn.: Uchádzačom uvedená cena musí vychádzať </w:t>
      </w:r>
      <w:r w:rsidR="00AD46E9" w:rsidRPr="00AD46E9">
        <w:rPr>
          <w:rFonts w:ascii="Calibri" w:hAnsi="Calibri" w:cs="Calibri"/>
          <w:i/>
          <w:sz w:val="18"/>
          <w:szCs w:val="18"/>
        </w:rPr>
        <w:t>z oceneného výkazu výmer, ktorý tvorí príloh</w:t>
      </w:r>
      <w:r w:rsidR="00AD46E9">
        <w:rPr>
          <w:rFonts w:ascii="Calibri" w:hAnsi="Calibri" w:cs="Calibri"/>
          <w:i/>
          <w:sz w:val="18"/>
          <w:szCs w:val="18"/>
        </w:rPr>
        <w:t xml:space="preserve">u </w:t>
      </w:r>
      <w:r w:rsidR="00AD3A7D">
        <w:rPr>
          <w:rFonts w:ascii="Calibri" w:hAnsi="Calibri" w:cs="Calibri"/>
          <w:i/>
          <w:sz w:val="18"/>
          <w:szCs w:val="18"/>
        </w:rPr>
        <w:t>2</w:t>
      </w:r>
      <w:r w:rsidR="00AD46E9" w:rsidRPr="00AD46E9">
        <w:rPr>
          <w:rFonts w:ascii="Calibri" w:hAnsi="Calibri" w:cs="Calibri"/>
          <w:i/>
          <w:sz w:val="18"/>
          <w:szCs w:val="18"/>
        </w:rPr>
        <w:t xml:space="preserve"> </w:t>
      </w:r>
      <w:r w:rsidRPr="003957DB">
        <w:rPr>
          <w:rFonts w:ascii="Calibri" w:hAnsi="Calibri" w:cs="Calibri"/>
          <w:i/>
          <w:sz w:val="18"/>
          <w:szCs w:val="18"/>
        </w:rPr>
        <w:t xml:space="preserve">týchto </w:t>
      </w:r>
      <w:r w:rsidR="00AD46E9">
        <w:rPr>
          <w:rFonts w:ascii="Calibri" w:hAnsi="Calibri" w:cs="Calibri"/>
          <w:i/>
          <w:sz w:val="18"/>
          <w:szCs w:val="18"/>
        </w:rPr>
        <w:t>SP</w:t>
      </w:r>
      <w:r w:rsidR="00AD3A7D">
        <w:rPr>
          <w:rFonts w:ascii="Calibri" w:hAnsi="Calibri" w:cs="Calibri"/>
          <w:i/>
          <w:sz w:val="18"/>
          <w:szCs w:val="18"/>
        </w:rPr>
        <w:t>.</w:t>
      </w:r>
    </w:p>
    <w:p w14:paraId="7E0E8DF6" w14:textId="77777777" w:rsidR="00E5007A" w:rsidRPr="003D3995" w:rsidRDefault="00E5007A" w:rsidP="00E5007A">
      <w:pPr>
        <w:rPr>
          <w:rFonts w:ascii="Calibri" w:hAnsi="Calibri" w:cs="Calibri"/>
          <w:sz w:val="20"/>
          <w:szCs w:val="20"/>
        </w:rPr>
      </w:pPr>
    </w:p>
    <w:p w14:paraId="543F1619" w14:textId="016E3971"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sz w:val="16"/>
          <w:szCs w:val="16"/>
        </w:rPr>
        <w:t xml:space="preserve">* </w:t>
      </w:r>
      <w:r w:rsidRPr="00B14265">
        <w:rPr>
          <w:rFonts w:asciiTheme="minorHAnsi" w:hAnsiTheme="minorHAnsi" w:cstheme="minorHAnsi"/>
          <w:i/>
          <w:sz w:val="16"/>
          <w:szCs w:val="16"/>
        </w:rPr>
        <w:t>V prípade, ak uchádzač je zdaniteľnou osobou pre DPH, uvedie v </w:t>
      </w:r>
      <w:r w:rsidR="00C835EE">
        <w:rPr>
          <w:rFonts w:asciiTheme="minorHAnsi" w:hAnsiTheme="minorHAnsi" w:cstheme="minorHAnsi"/>
          <w:i/>
          <w:sz w:val="16"/>
          <w:szCs w:val="16"/>
        </w:rPr>
        <w:t>riadku</w:t>
      </w:r>
      <w:r w:rsidR="00C835EE"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00AD3A7D">
        <w:rPr>
          <w:rFonts w:asciiTheme="minorHAnsi" w:hAnsiTheme="minorHAnsi" w:cstheme="minorHAnsi"/>
          <w:bCs/>
          <w:sz w:val="16"/>
          <w:szCs w:val="16"/>
        </w:rPr>
        <w:t xml:space="preserve"> z</w:t>
      </w:r>
      <w:r w:rsidRPr="00B14265">
        <w:rPr>
          <w:rFonts w:asciiTheme="minorHAnsi" w:hAnsiTheme="minorHAnsi" w:cstheme="minorHAnsi"/>
          <w:bCs/>
          <w:sz w:val="16"/>
          <w:szCs w:val="16"/>
        </w:rPr>
        <w:t xml:space="preserve">ákazky </w:t>
      </w:r>
      <w:r w:rsidRPr="00B14265">
        <w:rPr>
          <w:rFonts w:asciiTheme="minorHAnsi" w:hAnsiTheme="minorHAnsi" w:cstheme="minorHAnsi"/>
          <w:sz w:val="16"/>
          <w:szCs w:val="16"/>
          <w:lang w:val="pl-PL" w:eastAsia="en-US"/>
        </w:rPr>
        <w:t>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sumu</w:t>
      </w:r>
      <w:r w:rsidR="00A36C88">
        <w:rPr>
          <w:rFonts w:asciiTheme="minorHAnsi" w:hAnsiTheme="minorHAnsi" w:cstheme="minorHAnsi"/>
          <w:i/>
          <w:sz w:val="16"/>
          <w:szCs w:val="16"/>
        </w:rPr>
        <w:t xml:space="preserve">                 </w:t>
      </w:r>
      <w:r w:rsidRPr="00B14265">
        <w:rPr>
          <w:rFonts w:asciiTheme="minorHAnsi" w:hAnsiTheme="minorHAnsi" w:cstheme="minorHAnsi"/>
          <w:i/>
          <w:sz w:val="16"/>
          <w:szCs w:val="16"/>
        </w:rPr>
        <w:t xml:space="preserve"> </w:t>
      </w:r>
      <w:r w:rsidR="00C835EE">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 xml:space="preserve">ákazky </w:t>
      </w:r>
      <w:r w:rsidRPr="00B14265">
        <w:rPr>
          <w:rFonts w:asciiTheme="minorHAnsi" w:hAnsiTheme="minorHAnsi" w:cstheme="minorHAnsi"/>
          <w:i/>
          <w:sz w:val="16"/>
          <w:szCs w:val="16"/>
        </w:rPr>
        <w:t>v EUR bez DPH“ navýšenú o aktuálne platnú sadzbu DPH.</w:t>
      </w:r>
    </w:p>
    <w:p w14:paraId="133F9F3E" w14:textId="4E842E04"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uchádzač nie je zdaniteľnou osobou pre DPH,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 xml:space="preserve">ákazky </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rovnakú sumu ako uviedol v</w:t>
      </w:r>
      <w:r w:rsidR="007A2BCA">
        <w:rPr>
          <w:rFonts w:asciiTheme="minorHAnsi" w:hAnsiTheme="minorHAnsi" w:cstheme="minorHAnsi"/>
          <w:i/>
          <w:sz w:val="16"/>
          <w:szCs w:val="16"/>
        </w:rPr>
        <w:t xml:space="preserve"> riadku </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proofErr w:type="spellStart"/>
      <w:r w:rsidR="007A2BCA">
        <w:rPr>
          <w:rFonts w:asciiTheme="minorHAnsi" w:hAnsiTheme="minorHAnsi" w:cstheme="minorHAnsi"/>
          <w:bCs/>
          <w:sz w:val="16"/>
          <w:szCs w:val="16"/>
        </w:rPr>
        <w:t>predme</w:t>
      </w:r>
      <w:proofErr w:type="spellEnd"/>
      <w:r w:rsidRPr="00B14265">
        <w:rPr>
          <w:rFonts w:asciiTheme="minorHAnsi" w:hAnsiTheme="minorHAnsi" w:cstheme="minorHAnsi"/>
          <w:bCs/>
          <w:sz w:val="16"/>
          <w:szCs w:val="16"/>
        </w:rPr>
        <w:t xml:space="preserve"> zákazky</w:t>
      </w:r>
      <w:r w:rsidRPr="00B14265">
        <w:rPr>
          <w:rFonts w:asciiTheme="minorHAnsi" w:hAnsiTheme="minorHAnsi" w:cstheme="minorHAnsi"/>
          <w:i/>
          <w:sz w:val="16"/>
          <w:szCs w:val="16"/>
        </w:rPr>
        <w:t xml:space="preserve"> v EUR bez DPH“. </w:t>
      </w:r>
    </w:p>
    <w:p w14:paraId="0ACCBF0E" w14:textId="7E3A77F0"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je uchádzač zahraničnou osobou,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ákazky</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 xml:space="preserve">sumu </w:t>
      </w:r>
      <w:r w:rsidR="007A2BCA">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za</w:t>
      </w:r>
      <w:r w:rsidR="007A2BCA">
        <w:rPr>
          <w:rFonts w:asciiTheme="minorHAnsi" w:hAnsiTheme="minorHAnsi" w:cstheme="minorHAnsi"/>
          <w:bCs/>
          <w:sz w:val="16"/>
          <w:szCs w:val="16"/>
        </w:rPr>
        <w:t xml:space="preserve">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 xml:space="preserve">ákazky </w:t>
      </w:r>
      <w:r w:rsidRPr="00B14265">
        <w:rPr>
          <w:rFonts w:asciiTheme="minorHAnsi" w:hAnsiTheme="minorHAnsi" w:cstheme="minorHAnsi"/>
          <w:i/>
          <w:sz w:val="16"/>
          <w:szCs w:val="16"/>
        </w:rPr>
        <w:t>v EUR bez DPH“ (bez DPH platnej v krajine sídla uchádzača) navýšenú o aktuálne platnú sadzbu DPH v SR (DPH odvádza v prípade úspešnosti jeho ponuky verejný obstarávateľ).</w:t>
      </w:r>
    </w:p>
    <w:p w14:paraId="7DBE7421" w14:textId="77777777" w:rsidR="00E5007A" w:rsidRPr="003D3995" w:rsidRDefault="00E5007A" w:rsidP="00E5007A">
      <w:pPr>
        <w:tabs>
          <w:tab w:val="num" w:pos="2280"/>
        </w:tabs>
        <w:autoSpaceDE w:val="0"/>
        <w:autoSpaceDN w:val="0"/>
        <w:adjustRightInd w:val="0"/>
        <w:rPr>
          <w:rFonts w:asciiTheme="minorHAnsi" w:hAnsiTheme="minorHAnsi"/>
          <w:b/>
          <w:i/>
          <w:sz w:val="20"/>
          <w:szCs w:val="20"/>
        </w:rPr>
      </w:pP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3D3995" w:rsidRDefault="00E5007A" w:rsidP="00E5007A">
      <w:pPr>
        <w:jc w:val="center"/>
        <w:rPr>
          <w:rFonts w:ascii="Calibri" w:hAnsi="Calibri" w:cs="Calibri"/>
          <w:b/>
          <w:color w:val="FF0000"/>
          <w:sz w:val="20"/>
          <w:szCs w:val="20"/>
        </w:rPr>
      </w:pPr>
    </w:p>
    <w:p w14:paraId="78207778" w14:textId="538CF6D9"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 xml:space="preserve">Ako uchádzač týmto čestne vyhlasujem, že uvedený návrh na plnenie stanoveného kritéria je v súlade </w:t>
      </w:r>
      <w:r w:rsidR="00A36C88">
        <w:rPr>
          <w:rFonts w:ascii="Calibri" w:hAnsi="Calibri" w:cs="Calibri"/>
          <w:b/>
          <w:sz w:val="20"/>
          <w:szCs w:val="20"/>
        </w:rPr>
        <w:t xml:space="preserve">                     </w:t>
      </w:r>
      <w:r w:rsidRPr="003D3995">
        <w:rPr>
          <w:rFonts w:ascii="Calibri" w:hAnsi="Calibri" w:cs="Calibri"/>
          <w:b/>
          <w:sz w:val="20"/>
          <w:szCs w:val="20"/>
        </w:rPr>
        <w:t>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77777777" w:rsidR="00E5007A" w:rsidRDefault="00E5007A" w:rsidP="00E5007A">
      <w:pPr>
        <w:rPr>
          <w:rFonts w:ascii="Calibri" w:hAnsi="Calibri" w:cs="Calibri"/>
          <w:sz w:val="20"/>
          <w:szCs w:val="20"/>
        </w:rPr>
      </w:pPr>
    </w:p>
    <w:p w14:paraId="13E14AB9" w14:textId="33502C24" w:rsidR="00E5007A" w:rsidRPr="0063584C" w:rsidRDefault="00E5007A" w:rsidP="00E5007A">
      <w:pPr>
        <w:rPr>
          <w:rFonts w:ascii="Calibri" w:hAnsi="Calibri" w:cs="Calibri"/>
          <w:sz w:val="20"/>
          <w:szCs w:val="20"/>
        </w:rPr>
      </w:pPr>
    </w:p>
    <w:p w14:paraId="44FC67DC" w14:textId="358161EE"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A36C88">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1C1CAD1E" w:rsidR="00B14265" w:rsidRPr="00904CED" w:rsidRDefault="00E5007A" w:rsidP="00AD46E9">
      <w:pPr>
        <w:ind w:left="4254"/>
        <w:rPr>
          <w:rFonts w:ascii="Arial Narrow" w:hAnsi="Arial Narrow"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2F4C0B">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2394A0F8" w:rsidR="00B14265" w:rsidRPr="00904CED" w:rsidRDefault="00B14265" w:rsidP="002F4C0B">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w:t>
      </w:r>
      <w:r w:rsidR="00DB560E">
        <w:rPr>
          <w:rFonts w:ascii="Arial Narrow" w:hAnsi="Arial Narrow" w:cs="Adobe Devanagari"/>
          <w:i/>
          <w:sz w:val="16"/>
          <w:szCs w:val="16"/>
        </w:rPr>
        <w:t>f</w:t>
      </w:r>
      <w:proofErr w:type="spellEnd"/>
      <w:r w:rsidR="00DB560E">
        <w:rPr>
          <w:rFonts w:ascii="Arial Narrow" w:hAnsi="Arial Narrow" w:cs="Adobe Devanagari"/>
          <w:i/>
          <w:sz w:val="16"/>
          <w:szCs w:val="16"/>
        </w:rPr>
        <w:t>,</w:t>
      </w:r>
    </w:p>
    <w:p w14:paraId="222EACC2" w14:textId="24182E45" w:rsidR="0064099E" w:rsidRDefault="00B14265" w:rsidP="002F4C0B">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4EB3DF1D" w14:textId="5D1B04D6"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7095766F" w14:textId="30ED615C"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1DBCC297" w14:textId="6D81EF39"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2CC34BC7" w14:textId="5B3EE4B0"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16D81426" w14:textId="7A89B1F8"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0F7D71D4" w14:textId="5A8499DF"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2C0FE145" w14:textId="7841E510"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12FD7E37" w14:textId="77777777" w:rsidR="00AD3A7D" w:rsidRP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337E81F5" w14:textId="77777777" w:rsidR="00747DE5" w:rsidRDefault="00747DE5" w:rsidP="0064099E">
      <w:pPr>
        <w:pStyle w:val="tl1"/>
        <w:tabs>
          <w:tab w:val="left" w:pos="567"/>
        </w:tabs>
        <w:jc w:val="left"/>
        <w:rPr>
          <w:rFonts w:ascii="Calibri" w:hAnsi="Calibri" w:cs="Calibri"/>
          <w:b/>
          <w:bCs/>
          <w:iCs/>
          <w:sz w:val="24"/>
          <w:szCs w:val="20"/>
        </w:rPr>
      </w:pPr>
    </w:p>
    <w:p w14:paraId="74E32194" w14:textId="5681253D"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A36C88" w:rsidRDefault="00E5007A" w:rsidP="00DB560E">
      <w:pPr>
        <w:pStyle w:val="Zkladntext10"/>
        <w:shd w:val="clear" w:color="auto" w:fill="auto"/>
        <w:spacing w:after="240"/>
        <w:jc w:val="center"/>
        <w:rPr>
          <w:sz w:val="20"/>
          <w:szCs w:val="20"/>
        </w:rPr>
      </w:pPr>
      <w:r w:rsidRPr="00A36C88">
        <w:rPr>
          <w:sz w:val="20"/>
          <w:szCs w:val="20"/>
        </w:rPr>
        <w:t xml:space="preserve">podľa </w:t>
      </w:r>
      <w:proofErr w:type="spellStart"/>
      <w:r w:rsidRPr="00A36C88">
        <w:rPr>
          <w:sz w:val="20"/>
          <w:szCs w:val="20"/>
        </w:rPr>
        <w:t>ust</w:t>
      </w:r>
      <w:proofErr w:type="spellEnd"/>
      <w:r w:rsidRPr="00A36C88">
        <w:rPr>
          <w:sz w:val="20"/>
          <w:szCs w:val="20"/>
        </w:rPr>
        <w:t>. §114 ods. 1 zákona č. 343/2015 Z. z. o verejnom obstarávaní a o zmene a doplnení niektorých zákonov v znení neskorších predpisov (ďalej len „ZVO“)</w:t>
      </w:r>
    </w:p>
    <w:p w14:paraId="3DC38F6E" w14:textId="77777777" w:rsidR="00DB560E" w:rsidRDefault="00DB560E" w:rsidP="00A36C88">
      <w:pPr>
        <w:ind w:left="2835" w:hanging="2835"/>
        <w:jc w:val="both"/>
        <w:rPr>
          <w:rFonts w:ascii="Calibri" w:hAnsi="Calibri" w:cs="Calibri"/>
          <w:b/>
          <w:sz w:val="20"/>
          <w:szCs w:val="20"/>
        </w:rPr>
      </w:pPr>
    </w:p>
    <w:p w14:paraId="5FF35E58" w14:textId="72F8618F"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677470A"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8ED01C7" w14:textId="5DC8A9E6"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376A2382" w14:textId="3BDDC666" w:rsidR="00A36C88"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ins w:id="19" w:author="Fekiačová Jana" w:date="2022-01-07T13:09:00Z">
        <w:r w:rsidR="000E3506" w:rsidRPr="009B6B62">
          <w:rPr>
            <w:rFonts w:ascii="Calibri" w:hAnsi="Calibri" w:cs="Calibri"/>
            <w:bCs/>
            <w:sz w:val="20"/>
            <w:szCs w:val="20"/>
          </w:rPr>
          <w:t>Banskobystrický samosprávny kraj, Námestie SNP 23, 974 01 Banská Bystrica</w:t>
        </w:r>
      </w:ins>
    </w:p>
    <w:p w14:paraId="4ACF42D3" w14:textId="77777777" w:rsidR="00AD46E9" w:rsidRDefault="00AD46E9" w:rsidP="00AD46E9">
      <w:pPr>
        <w:ind w:left="2835" w:hanging="2835"/>
        <w:jc w:val="both"/>
        <w:rPr>
          <w:rFonts w:ascii="Calibri" w:hAnsi="Calibri" w:cs="Calibri"/>
          <w:b/>
          <w:sz w:val="20"/>
          <w:szCs w:val="20"/>
        </w:rPr>
      </w:pPr>
    </w:p>
    <w:p w14:paraId="13947A60" w14:textId="5046E515"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22772FE"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E7344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2704AA04"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FB1239"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46FD4252" w14:textId="77777777" w:rsidR="00E5007A" w:rsidRPr="009D7329" w:rsidRDefault="00E5007A" w:rsidP="00E5007A">
      <w:pPr>
        <w:rPr>
          <w:rFonts w:ascii="Calibri" w:hAnsi="Calibri" w:cs="Calibri"/>
          <w:b/>
          <w:sz w:val="18"/>
          <w:szCs w:val="20"/>
        </w:rPr>
      </w:pPr>
    </w:p>
    <w:p w14:paraId="7CE6233F" w14:textId="77777777" w:rsidR="00E5007A" w:rsidRPr="00225447" w:rsidRDefault="00E5007A" w:rsidP="00E5007A">
      <w:pPr>
        <w:rPr>
          <w:rFonts w:asciiTheme="minorHAnsi" w:hAnsiTheme="minorHAnsi"/>
          <w:sz w:val="20"/>
          <w:szCs w:val="20"/>
        </w:rPr>
      </w:pPr>
    </w:p>
    <w:p w14:paraId="0F2C560D" w14:textId="77777777" w:rsidR="00AD46E9" w:rsidRDefault="00AD46E9" w:rsidP="00E5007A">
      <w:pPr>
        <w:rPr>
          <w:rFonts w:asciiTheme="minorHAnsi" w:hAnsiTheme="minorHAnsi"/>
          <w:sz w:val="20"/>
          <w:szCs w:val="20"/>
        </w:rPr>
      </w:pPr>
    </w:p>
    <w:p w14:paraId="3E32EFE1" w14:textId="77777777" w:rsidR="00DB560E" w:rsidRPr="00225447" w:rsidRDefault="00DB560E" w:rsidP="00E5007A">
      <w:pPr>
        <w:rPr>
          <w:rFonts w:asciiTheme="minorHAnsi" w:hAnsiTheme="minorHAnsi"/>
          <w:sz w:val="20"/>
          <w:szCs w:val="20"/>
        </w:rPr>
      </w:pPr>
    </w:p>
    <w:p w14:paraId="5921B328"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w:t>
      </w:r>
      <w:proofErr w:type="spellStart"/>
      <w:r w:rsidRPr="00225447">
        <w:rPr>
          <w:rFonts w:asciiTheme="minorHAnsi" w:hAnsiTheme="minorHAnsi"/>
          <w:sz w:val="20"/>
          <w:szCs w:val="20"/>
        </w:rPr>
        <w:t>ust</w:t>
      </w:r>
      <w:proofErr w:type="spellEnd"/>
      <w:r w:rsidRPr="00225447">
        <w:rPr>
          <w:rFonts w:asciiTheme="minorHAnsi" w:hAnsiTheme="minorHAnsi"/>
          <w:sz w:val="20"/>
          <w:szCs w:val="20"/>
        </w:rPr>
        <w: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E5007A">
      <w:pPr>
        <w:ind w:left="4254"/>
        <w:rPr>
          <w:rFonts w:asciiTheme="minorHAnsi" w:hAnsiTheme="minorHAnsi" w:cs="Calibri"/>
          <w:sz w:val="20"/>
          <w:szCs w:val="20"/>
        </w:rPr>
      </w:pPr>
    </w:p>
    <w:p w14:paraId="108B810A" w14:textId="77777777" w:rsidR="00E5007A" w:rsidRDefault="00E5007A" w:rsidP="00E5007A">
      <w:pPr>
        <w:ind w:left="4254"/>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37AF12BB" w14:textId="77777777" w:rsidR="00E5007A" w:rsidRDefault="00E5007A" w:rsidP="00E5007A">
      <w:pPr>
        <w:rPr>
          <w:rFonts w:ascii="Calibri" w:hAnsi="Calibri" w:cs="Calibri"/>
          <w:sz w:val="20"/>
          <w:szCs w:val="20"/>
        </w:rPr>
      </w:pPr>
    </w:p>
    <w:p w14:paraId="526E4FC6" w14:textId="77777777" w:rsidR="00E5007A" w:rsidRDefault="00E5007A" w:rsidP="00E5007A">
      <w:pPr>
        <w:rPr>
          <w:rFonts w:ascii="Calibri" w:hAnsi="Calibri" w:cs="Calibri"/>
          <w:sz w:val="20"/>
          <w:szCs w:val="20"/>
        </w:rPr>
      </w:pPr>
    </w:p>
    <w:p w14:paraId="6CF72F7A" w14:textId="77777777" w:rsidR="00E5007A" w:rsidRDefault="00E5007A" w:rsidP="00E5007A">
      <w:pPr>
        <w:rPr>
          <w:rFonts w:ascii="Calibri" w:hAnsi="Calibri" w:cs="Calibri"/>
          <w:sz w:val="20"/>
          <w:szCs w:val="20"/>
        </w:rPr>
      </w:pPr>
    </w:p>
    <w:p w14:paraId="61E53F46" w14:textId="77777777" w:rsidR="00E5007A" w:rsidRPr="0063584C" w:rsidRDefault="00E5007A"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26C45C7C"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DD497A">
        <w:rPr>
          <w:rFonts w:ascii="Calibri" w:hAnsi="Calibri" w:cs="Calibri"/>
          <w:sz w:val="20"/>
          <w:szCs w:val="20"/>
        </w:rPr>
        <w:t>..</w:t>
      </w:r>
      <w:r w:rsidRPr="0063584C">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7A53F12" w14:textId="77777777" w:rsidR="00E5007A" w:rsidRDefault="00E5007A" w:rsidP="00E5007A">
      <w:pPr>
        <w:ind w:left="4254" w:hanging="4254"/>
        <w:jc w:val="both"/>
        <w:rPr>
          <w:rFonts w:ascii="Calibri" w:hAnsi="Calibri" w:cs="Calibri"/>
          <w:sz w:val="20"/>
          <w:szCs w:val="20"/>
        </w:rPr>
      </w:pPr>
    </w:p>
    <w:p w14:paraId="3327F1C4" w14:textId="5B9087F9" w:rsidR="0014244F" w:rsidRDefault="0014244F"/>
    <w:p w14:paraId="52BD32AC" w14:textId="2AA5F200" w:rsidR="00CB66AB" w:rsidRDefault="00CB66AB"/>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463F9A57" w14:textId="710A7519" w:rsidR="00A4700B" w:rsidRDefault="00B14265" w:rsidP="002F4C0B">
      <w:pPr>
        <w:pStyle w:val="Odsekzoznamu"/>
        <w:numPr>
          <w:ilvl w:val="0"/>
          <w:numId w:val="7"/>
        </w:numPr>
        <w:tabs>
          <w:tab w:val="left" w:pos="344"/>
        </w:tabs>
        <w:autoSpaceDE w:val="0"/>
        <w:spacing w:line="251" w:lineRule="exact"/>
        <w:ind w:left="993" w:hanging="142"/>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w:t>
      </w:r>
      <w:r w:rsidR="00DB560E">
        <w:rPr>
          <w:rFonts w:ascii="Arial Narrow" w:hAnsi="Arial Narrow" w:cs="Adobe Devanagari"/>
          <w:i/>
          <w:sz w:val="18"/>
          <w:szCs w:val="18"/>
          <w:lang w:eastAsia="sk-SK"/>
        </w:rPr>
        <w:t>k</w:t>
      </w:r>
    </w:p>
    <w:p w14:paraId="739332A2" w14:textId="64D580D3" w:rsidR="002562F3" w:rsidRPr="00A4700B" w:rsidRDefault="00A4700B" w:rsidP="00A4700B">
      <w:pPr>
        <w:spacing w:after="160" w:line="259" w:lineRule="auto"/>
        <w:rPr>
          <w:rFonts w:ascii="Arial Narrow" w:hAnsi="Arial Narrow" w:cs="Adobe Devanagari"/>
          <w:i/>
          <w:sz w:val="18"/>
          <w:szCs w:val="18"/>
          <w:lang w:eastAsia="sk-SK"/>
        </w:rPr>
      </w:pPr>
      <w:r>
        <w:rPr>
          <w:rFonts w:ascii="Arial Narrow" w:hAnsi="Arial Narrow" w:cs="Adobe Devanagari"/>
          <w:i/>
          <w:sz w:val="18"/>
          <w:szCs w:val="18"/>
          <w:lang w:eastAsia="sk-SK"/>
        </w:rPr>
        <w:br w:type="page"/>
      </w:r>
    </w:p>
    <w:p w14:paraId="34D4275B" w14:textId="18EE097F" w:rsidR="00472C17" w:rsidRPr="0063584C" w:rsidRDefault="0073797C"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I</w:t>
      </w:r>
      <w:r w:rsidR="00472C17" w:rsidRPr="0063584C">
        <w:rPr>
          <w:rFonts w:ascii="Calibri" w:hAnsi="Calibri" w:cs="Calibri"/>
          <w:b/>
          <w:bCs/>
          <w:iCs/>
          <w:sz w:val="24"/>
          <w:szCs w:val="20"/>
        </w:rPr>
        <w:t>.</w:t>
      </w:r>
      <w:r w:rsidR="0064099E">
        <w:rPr>
          <w:rFonts w:ascii="Calibri" w:hAnsi="Calibri" w:cs="Calibri"/>
          <w:b/>
          <w:bCs/>
          <w:iCs/>
          <w:sz w:val="24"/>
          <w:szCs w:val="20"/>
        </w:rPr>
        <w:tab/>
      </w:r>
      <w:r w:rsidR="00472C17">
        <w:rPr>
          <w:rFonts w:ascii="Calibri" w:hAnsi="Calibri" w:cs="Calibri"/>
          <w:b/>
          <w:bCs/>
          <w:iCs/>
          <w:sz w:val="24"/>
          <w:szCs w:val="20"/>
        </w:rPr>
        <w:t>ČESTNÉ VYHLÁSENIE STAVBYVEDÚCEHO/JEHO ZÁSTUPCU</w:t>
      </w:r>
    </w:p>
    <w:p w14:paraId="1219AB58" w14:textId="77777777" w:rsidR="00DB560E" w:rsidRDefault="00DB560E" w:rsidP="00B14265">
      <w:pPr>
        <w:pStyle w:val="tl1"/>
        <w:jc w:val="left"/>
        <w:rPr>
          <w:rFonts w:asciiTheme="minorHAnsi" w:hAnsiTheme="minorHAnsi" w:cstheme="minorHAnsi"/>
          <w:b/>
          <w:noProof/>
          <w:sz w:val="24"/>
          <w:szCs w:val="24"/>
        </w:rPr>
      </w:pPr>
    </w:p>
    <w:p w14:paraId="0C73E168" w14:textId="09C12997" w:rsidR="00472C17" w:rsidRDefault="00472C17" w:rsidP="00472C17">
      <w:pPr>
        <w:jc w:val="both"/>
        <w:rPr>
          <w:rFonts w:ascii="Calibri" w:hAnsi="Calibri" w:cs="Calibri"/>
          <w:b/>
          <w:sz w:val="20"/>
          <w:szCs w:val="20"/>
        </w:rPr>
      </w:pPr>
    </w:p>
    <w:p w14:paraId="526546F8" w14:textId="77777777" w:rsidR="00DB560E" w:rsidRDefault="00DB560E" w:rsidP="00472C17">
      <w:pPr>
        <w:jc w:val="both"/>
        <w:rPr>
          <w:rFonts w:ascii="Calibri" w:hAnsi="Calibri" w:cs="Calibri"/>
          <w:b/>
          <w:sz w:val="20"/>
          <w:szCs w:val="20"/>
        </w:rPr>
      </w:pPr>
    </w:p>
    <w:p w14:paraId="2DB9B943"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49051AE7"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3E5E868" w14:textId="57BA8A99"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10A2FB90" w14:textId="00268AD0" w:rsidR="000E3506" w:rsidRPr="005E0B75" w:rsidRDefault="00A36C88" w:rsidP="000E3506">
      <w:pPr>
        <w:ind w:left="2835" w:hanging="2835"/>
        <w:jc w:val="both"/>
        <w:rPr>
          <w:ins w:id="20" w:author="Fekiačová Jana" w:date="2022-01-07T13:10:00Z"/>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ins w:id="21" w:author="Fekiačová Jana" w:date="2022-01-07T13:10:00Z">
        <w:r w:rsidR="000E3506" w:rsidRPr="009B6B62">
          <w:rPr>
            <w:rFonts w:ascii="Calibri" w:hAnsi="Calibri" w:cs="Calibri"/>
            <w:bCs/>
            <w:sz w:val="20"/>
            <w:szCs w:val="20"/>
          </w:rPr>
          <w:t>Banskobystrický samosprávny kraj, Námestie SNP 23, 974 01 Banská Bystrica</w:t>
        </w:r>
      </w:ins>
    </w:p>
    <w:p w14:paraId="6EF56001" w14:textId="77777777" w:rsidR="00AD46E9" w:rsidRDefault="00AD46E9" w:rsidP="00747DE5">
      <w:pPr>
        <w:jc w:val="both"/>
        <w:rPr>
          <w:rFonts w:ascii="Calibri" w:hAnsi="Calibri" w:cs="Calibri"/>
          <w:b/>
          <w:sz w:val="20"/>
          <w:szCs w:val="20"/>
        </w:rPr>
      </w:pPr>
    </w:p>
    <w:p w14:paraId="5914FA5C" w14:textId="00E86849"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14D585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E5C01DA"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0ABFF286"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00C7A87E"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152E45A5" w14:textId="7C5941EB" w:rsidR="00472C17" w:rsidRDefault="00472C17" w:rsidP="00472C17">
      <w:pPr>
        <w:rPr>
          <w:rFonts w:ascii="Calibri" w:hAnsi="Calibri" w:cs="Calibri"/>
          <w:b/>
          <w:sz w:val="18"/>
          <w:szCs w:val="20"/>
        </w:rPr>
      </w:pPr>
    </w:p>
    <w:p w14:paraId="0742E1B1" w14:textId="55987BEC" w:rsidR="00472C17" w:rsidRDefault="00472C17" w:rsidP="00472C17">
      <w:pPr>
        <w:rPr>
          <w:rFonts w:ascii="Calibri" w:hAnsi="Calibri" w:cs="Calibri"/>
          <w:b/>
          <w:sz w:val="18"/>
          <w:szCs w:val="20"/>
        </w:rPr>
      </w:pPr>
    </w:p>
    <w:p w14:paraId="55D6DF3B" w14:textId="22A26F1C" w:rsidR="00472C17" w:rsidRDefault="00472C17" w:rsidP="00472C17">
      <w:pPr>
        <w:rPr>
          <w:rFonts w:ascii="Calibri" w:hAnsi="Calibri" w:cs="Calibri"/>
          <w:b/>
          <w:sz w:val="18"/>
          <w:szCs w:val="20"/>
        </w:rPr>
      </w:pPr>
    </w:p>
    <w:p w14:paraId="4C8D42FD" w14:textId="77777777" w:rsidR="00DB560E" w:rsidRPr="009D7329" w:rsidRDefault="00DB560E" w:rsidP="00472C17">
      <w:pPr>
        <w:rPr>
          <w:rFonts w:ascii="Calibri" w:hAnsi="Calibri" w:cs="Calibri"/>
          <w:b/>
          <w:sz w:val="18"/>
          <w:szCs w:val="20"/>
        </w:rPr>
      </w:pPr>
    </w:p>
    <w:p w14:paraId="3DF26EC5" w14:textId="053462F9" w:rsidR="00472C17" w:rsidRPr="00472C17" w:rsidRDefault="00472C17" w:rsidP="00DB560E">
      <w:pPr>
        <w:autoSpaceDE w:val="0"/>
        <w:autoSpaceDN w:val="0"/>
        <w:adjustRightInd w:val="0"/>
        <w:ind w:firstLine="709"/>
        <w:jc w:val="both"/>
        <w:rPr>
          <w:rFonts w:asciiTheme="minorHAnsi" w:hAnsiTheme="minorHAnsi" w:cstheme="minorHAnsi"/>
          <w:sz w:val="20"/>
          <w:szCs w:val="20"/>
        </w:rPr>
      </w:pPr>
      <w:r w:rsidRPr="00472C17">
        <w:rPr>
          <w:rFonts w:asciiTheme="minorHAnsi" w:hAnsiTheme="minorHAnsi" w:cstheme="minorHAnsi"/>
          <w:sz w:val="20"/>
          <w:szCs w:val="20"/>
        </w:rPr>
        <w:t>Dolu podpísaný .......................</w:t>
      </w:r>
      <w:r w:rsidR="00DB560E">
        <w:rPr>
          <w:rFonts w:asciiTheme="minorHAnsi" w:hAnsiTheme="minorHAnsi" w:cstheme="minorHAnsi"/>
          <w:sz w:val="20"/>
          <w:szCs w:val="20"/>
        </w:rPr>
        <w:t xml:space="preserve"> </w:t>
      </w:r>
      <w:r w:rsidRPr="00472C17">
        <w:rPr>
          <w:rFonts w:asciiTheme="minorHAnsi" w:hAnsiTheme="minorHAnsi" w:cstheme="minorHAnsi"/>
          <w:sz w:val="20"/>
          <w:szCs w:val="20"/>
        </w:rPr>
        <w:t xml:space="preserve">týmto čestne vyhlasujeme, že budem plne k dispozícii na plnenie predmetu zákazky a budem reálne vykonávať svoju funkciu stavbyvedúceho pre uchádzača, a to po celú dobu realizácie predmetu zákazky. </w:t>
      </w:r>
    </w:p>
    <w:p w14:paraId="18906285" w14:textId="77777777" w:rsidR="00472C17" w:rsidRPr="00472C17" w:rsidRDefault="00472C17" w:rsidP="00472C17">
      <w:pPr>
        <w:autoSpaceDE w:val="0"/>
        <w:autoSpaceDN w:val="0"/>
        <w:adjustRightInd w:val="0"/>
        <w:jc w:val="both"/>
        <w:rPr>
          <w:rFonts w:asciiTheme="minorHAnsi" w:hAnsiTheme="minorHAnsi" w:cstheme="minorHAnsi"/>
          <w:sz w:val="20"/>
          <w:szCs w:val="20"/>
        </w:rPr>
      </w:pPr>
    </w:p>
    <w:p w14:paraId="762051D1" w14:textId="77777777" w:rsidR="00472C17" w:rsidRPr="00472C17" w:rsidRDefault="00472C17" w:rsidP="00472C17">
      <w:pPr>
        <w:autoSpaceDE w:val="0"/>
        <w:autoSpaceDN w:val="0"/>
        <w:adjustRightInd w:val="0"/>
        <w:rPr>
          <w:rFonts w:asciiTheme="minorHAnsi" w:hAnsiTheme="minorHAnsi" w:cstheme="minorHAnsi"/>
          <w:sz w:val="20"/>
          <w:szCs w:val="20"/>
        </w:rPr>
      </w:pPr>
    </w:p>
    <w:p w14:paraId="50EFC665" w14:textId="77777777" w:rsidR="00472C17" w:rsidRPr="00472C17" w:rsidRDefault="00472C17" w:rsidP="00472C17">
      <w:pPr>
        <w:autoSpaceDE w:val="0"/>
        <w:autoSpaceDN w:val="0"/>
        <w:adjustRightInd w:val="0"/>
        <w:rPr>
          <w:rFonts w:asciiTheme="minorHAnsi" w:hAnsiTheme="minorHAnsi" w:cstheme="minorHAnsi"/>
          <w:sz w:val="20"/>
          <w:szCs w:val="20"/>
        </w:rPr>
      </w:pPr>
    </w:p>
    <w:p w14:paraId="199AFA1E" w14:textId="77777777" w:rsidR="00472C17" w:rsidRPr="00472C17" w:rsidRDefault="00472C17" w:rsidP="00472C17">
      <w:pPr>
        <w:autoSpaceDE w:val="0"/>
        <w:autoSpaceDN w:val="0"/>
        <w:adjustRightInd w:val="0"/>
        <w:rPr>
          <w:rFonts w:asciiTheme="minorHAnsi" w:hAnsiTheme="minorHAnsi" w:cstheme="minorHAnsi"/>
          <w:sz w:val="20"/>
          <w:szCs w:val="20"/>
        </w:rPr>
      </w:pPr>
    </w:p>
    <w:p w14:paraId="697A1A2D" w14:textId="77777777" w:rsidR="00472C17" w:rsidRPr="00472C17" w:rsidRDefault="00472C17" w:rsidP="00472C17">
      <w:pPr>
        <w:ind w:left="4254"/>
        <w:rPr>
          <w:rFonts w:asciiTheme="minorHAnsi" w:hAnsiTheme="minorHAnsi" w:cstheme="minorHAnsi"/>
          <w:sz w:val="20"/>
          <w:szCs w:val="20"/>
        </w:rPr>
      </w:pPr>
    </w:p>
    <w:p w14:paraId="0C4B22EB" w14:textId="77777777" w:rsidR="00472C17" w:rsidRPr="00472C17" w:rsidRDefault="00472C17" w:rsidP="00472C17">
      <w:pPr>
        <w:ind w:left="4254"/>
        <w:rPr>
          <w:rFonts w:asciiTheme="minorHAnsi" w:hAnsiTheme="minorHAnsi" w:cstheme="minorHAnsi"/>
          <w:sz w:val="20"/>
          <w:szCs w:val="20"/>
        </w:rPr>
      </w:pPr>
    </w:p>
    <w:p w14:paraId="39873A6F" w14:textId="77777777" w:rsidR="00472C17" w:rsidRPr="00472C17" w:rsidRDefault="00472C17" w:rsidP="00472C17">
      <w:pPr>
        <w:rPr>
          <w:rFonts w:asciiTheme="minorHAnsi" w:hAnsiTheme="minorHAnsi" w:cstheme="minorHAnsi"/>
          <w:sz w:val="20"/>
          <w:szCs w:val="20"/>
        </w:rPr>
      </w:pPr>
    </w:p>
    <w:p w14:paraId="13D97C7C" w14:textId="77777777" w:rsidR="00472C17" w:rsidRPr="00472C17" w:rsidRDefault="00472C17" w:rsidP="00472C17">
      <w:pPr>
        <w:rPr>
          <w:rFonts w:asciiTheme="minorHAnsi" w:hAnsiTheme="minorHAnsi" w:cstheme="minorHAnsi"/>
          <w:sz w:val="20"/>
          <w:szCs w:val="20"/>
        </w:rPr>
      </w:pPr>
    </w:p>
    <w:p w14:paraId="19895174" w14:textId="77777777" w:rsidR="00472C17" w:rsidRPr="00472C17" w:rsidRDefault="00472C17" w:rsidP="00472C17">
      <w:pPr>
        <w:rPr>
          <w:rFonts w:asciiTheme="minorHAnsi" w:hAnsiTheme="minorHAnsi" w:cstheme="minorHAnsi"/>
          <w:sz w:val="20"/>
          <w:szCs w:val="20"/>
        </w:rPr>
      </w:pPr>
    </w:p>
    <w:p w14:paraId="44068FA7" w14:textId="77777777" w:rsidR="00472C17" w:rsidRPr="00472C17" w:rsidRDefault="00472C17" w:rsidP="00472C17">
      <w:pPr>
        <w:rPr>
          <w:rFonts w:asciiTheme="minorHAnsi" w:hAnsiTheme="minorHAnsi" w:cstheme="minorHAnsi"/>
          <w:sz w:val="20"/>
          <w:szCs w:val="20"/>
        </w:rPr>
      </w:pPr>
    </w:p>
    <w:p w14:paraId="4AC1E291" w14:textId="77777777" w:rsidR="00472C17" w:rsidRPr="00472C17" w:rsidRDefault="00472C17" w:rsidP="00472C17">
      <w:pPr>
        <w:rPr>
          <w:rFonts w:asciiTheme="minorHAnsi" w:hAnsiTheme="minorHAnsi" w:cstheme="minorHAnsi"/>
          <w:sz w:val="20"/>
          <w:szCs w:val="20"/>
        </w:rPr>
      </w:pPr>
    </w:p>
    <w:p w14:paraId="0B1DB9E8" w14:textId="77777777" w:rsidR="00472C17" w:rsidRPr="00472C17" w:rsidRDefault="00472C17" w:rsidP="00472C17">
      <w:pPr>
        <w:rPr>
          <w:rFonts w:asciiTheme="minorHAnsi" w:hAnsiTheme="minorHAnsi" w:cstheme="minorHAnsi"/>
          <w:sz w:val="20"/>
          <w:szCs w:val="20"/>
        </w:rPr>
      </w:pPr>
    </w:p>
    <w:p w14:paraId="0E71BBF9" w14:textId="77777777" w:rsidR="00472C17" w:rsidRPr="00472C17" w:rsidRDefault="00472C17" w:rsidP="00472C17">
      <w:pPr>
        <w:rPr>
          <w:rFonts w:asciiTheme="minorHAnsi" w:hAnsiTheme="minorHAnsi" w:cstheme="minorHAnsi"/>
          <w:sz w:val="20"/>
          <w:szCs w:val="20"/>
        </w:rPr>
      </w:pPr>
    </w:p>
    <w:p w14:paraId="3C44E5E5" w14:textId="77777777" w:rsidR="00472C17" w:rsidRPr="00472C17" w:rsidRDefault="00472C17" w:rsidP="00472C17">
      <w:pPr>
        <w:rPr>
          <w:rFonts w:asciiTheme="minorHAnsi" w:hAnsiTheme="minorHAnsi" w:cstheme="minorHAnsi"/>
          <w:sz w:val="20"/>
          <w:szCs w:val="20"/>
        </w:rPr>
      </w:pPr>
    </w:p>
    <w:p w14:paraId="3A346300" w14:textId="77777777" w:rsidR="00472C17" w:rsidRPr="00472C17" w:rsidRDefault="00472C17" w:rsidP="00472C17">
      <w:pPr>
        <w:rPr>
          <w:rFonts w:asciiTheme="minorHAnsi" w:hAnsiTheme="minorHAnsi" w:cstheme="minorHAnsi"/>
          <w:sz w:val="20"/>
          <w:szCs w:val="20"/>
        </w:rPr>
      </w:pPr>
    </w:p>
    <w:p w14:paraId="126F2EFD" w14:textId="00AEEFB6" w:rsidR="00472C17" w:rsidRDefault="00472C17" w:rsidP="00472C17">
      <w:pPr>
        <w:rPr>
          <w:rFonts w:asciiTheme="minorHAnsi" w:hAnsiTheme="minorHAnsi" w:cstheme="minorHAnsi"/>
          <w:sz w:val="20"/>
          <w:szCs w:val="20"/>
        </w:rPr>
      </w:pPr>
    </w:p>
    <w:p w14:paraId="522EBB22" w14:textId="664BB95B" w:rsidR="00472C17" w:rsidRDefault="00472C17" w:rsidP="00472C17">
      <w:pPr>
        <w:rPr>
          <w:rFonts w:asciiTheme="minorHAnsi" w:hAnsiTheme="minorHAnsi" w:cstheme="minorHAnsi"/>
          <w:sz w:val="20"/>
          <w:szCs w:val="20"/>
        </w:rPr>
      </w:pPr>
    </w:p>
    <w:p w14:paraId="0212D1D2" w14:textId="6AE7210A" w:rsidR="00472C17" w:rsidRDefault="00472C17" w:rsidP="00472C17">
      <w:pPr>
        <w:rPr>
          <w:rFonts w:asciiTheme="minorHAnsi" w:hAnsiTheme="minorHAnsi" w:cstheme="minorHAnsi"/>
          <w:sz w:val="20"/>
          <w:szCs w:val="20"/>
        </w:rPr>
      </w:pPr>
    </w:p>
    <w:p w14:paraId="4E6A6A9D" w14:textId="77777777" w:rsidR="00472C17" w:rsidRPr="00472C17" w:rsidRDefault="00472C17" w:rsidP="00472C17">
      <w:pPr>
        <w:rPr>
          <w:rFonts w:asciiTheme="minorHAnsi" w:hAnsiTheme="minorHAnsi" w:cstheme="minorHAnsi"/>
          <w:sz w:val="20"/>
          <w:szCs w:val="20"/>
        </w:rPr>
      </w:pPr>
    </w:p>
    <w:p w14:paraId="6388E68B" w14:textId="77777777" w:rsidR="00472C17" w:rsidRPr="00472C17" w:rsidRDefault="00472C17" w:rsidP="00472C17">
      <w:pPr>
        <w:rPr>
          <w:rFonts w:asciiTheme="minorHAnsi" w:hAnsiTheme="minorHAnsi" w:cstheme="minorHAnsi"/>
          <w:sz w:val="20"/>
          <w:szCs w:val="20"/>
        </w:rPr>
      </w:pPr>
    </w:p>
    <w:p w14:paraId="160156B6" w14:textId="331B791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A4700B">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4C685364"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595403E9"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oprávnenej osoby uchádzača</w:t>
      </w:r>
      <w:r w:rsidRPr="00472C17">
        <w:rPr>
          <w:rFonts w:asciiTheme="minorHAnsi" w:hAnsiTheme="minorHAnsi" w:cstheme="minorHAnsi"/>
          <w:sz w:val="20"/>
          <w:szCs w:val="20"/>
          <w:lang w:eastAsia="sk-SK"/>
        </w:rPr>
        <w:sym w:font="Symbol" w:char="005D"/>
      </w:r>
    </w:p>
    <w:p w14:paraId="0726E0A8"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sz w:val="20"/>
          <w:szCs w:val="20"/>
          <w:lang w:eastAsia="sk-SK"/>
        </w:rPr>
      </w:pPr>
    </w:p>
    <w:p w14:paraId="79854CCB" w14:textId="77777777" w:rsidR="00472C17" w:rsidRPr="00472C17" w:rsidRDefault="00472C17" w:rsidP="00A4700B">
      <w:pPr>
        <w:tabs>
          <w:tab w:val="left" w:pos="344"/>
        </w:tabs>
        <w:autoSpaceDE w:val="0"/>
        <w:spacing w:line="251" w:lineRule="exact"/>
        <w:jc w:val="both"/>
        <w:rPr>
          <w:rFonts w:asciiTheme="minorHAnsi" w:hAnsiTheme="minorHAnsi" w:cstheme="minorHAnsi"/>
          <w:sz w:val="20"/>
          <w:szCs w:val="20"/>
          <w:lang w:eastAsia="sk-SK"/>
        </w:rPr>
      </w:pPr>
    </w:p>
    <w:p w14:paraId="09DFF7B1" w14:textId="77777777" w:rsidR="00472C17" w:rsidRPr="00472C17"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702E0329" w14:textId="77777777" w:rsidR="00472C17" w:rsidRPr="00472C17" w:rsidRDefault="00472C17" w:rsidP="00472C17">
      <w:pPr>
        <w:tabs>
          <w:tab w:val="left" w:pos="344"/>
        </w:tabs>
        <w:autoSpaceDE w:val="0"/>
        <w:spacing w:line="251" w:lineRule="exact"/>
        <w:jc w:val="both"/>
        <w:rPr>
          <w:rFonts w:asciiTheme="minorHAnsi" w:hAnsiTheme="minorHAnsi" w:cstheme="minorHAnsi"/>
          <w:sz w:val="20"/>
          <w:szCs w:val="20"/>
          <w:lang w:eastAsia="sk-SK"/>
        </w:rPr>
      </w:pPr>
    </w:p>
    <w:p w14:paraId="303C2F23"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3924475E" w14:textId="03FC6660" w:rsidR="00A4700B" w:rsidRPr="00A4700B" w:rsidRDefault="00472C17" w:rsidP="002F4C0B">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0A199268" w14:textId="094DC110" w:rsidR="00122B8D" w:rsidRPr="0063584C" w:rsidRDefault="00A4700B" w:rsidP="00C13347">
      <w:pPr>
        <w:spacing w:after="160" w:line="259" w:lineRule="auto"/>
        <w:rPr>
          <w:rFonts w:ascii="Calibri" w:hAnsi="Calibri" w:cs="Calibri"/>
          <w:b/>
          <w:bCs/>
          <w:iCs/>
        </w:rPr>
      </w:pPr>
      <w:r>
        <w:rPr>
          <w:rFonts w:asciiTheme="minorHAnsi" w:hAnsiTheme="minorHAnsi" w:cstheme="minorHAnsi"/>
          <w:sz w:val="20"/>
          <w:szCs w:val="20"/>
        </w:rPr>
        <w:br w:type="page"/>
      </w:r>
      <w:r w:rsidR="0073797C" w:rsidRPr="0079771A">
        <w:rPr>
          <w:rFonts w:ascii="Calibri" w:hAnsi="Calibri" w:cs="Calibri"/>
          <w:b/>
          <w:bCs/>
          <w:iCs/>
        </w:rPr>
        <w:lastRenderedPageBreak/>
        <w:t>J</w:t>
      </w:r>
      <w:r w:rsidR="00122B8D" w:rsidRPr="0079771A">
        <w:rPr>
          <w:rFonts w:ascii="Calibri" w:hAnsi="Calibri" w:cs="Calibri"/>
          <w:b/>
          <w:bCs/>
          <w:iCs/>
        </w:rPr>
        <w:t>.</w:t>
      </w:r>
      <w:r w:rsidR="0064099E">
        <w:rPr>
          <w:rFonts w:ascii="Calibri" w:hAnsi="Calibri" w:cs="Calibri"/>
          <w:b/>
          <w:bCs/>
          <w:iCs/>
        </w:rPr>
        <w:tab/>
      </w:r>
      <w:r w:rsidR="00122B8D">
        <w:rPr>
          <w:rFonts w:ascii="Calibri" w:hAnsi="Calibri" w:cs="Calibri"/>
          <w:b/>
          <w:bCs/>
          <w:iCs/>
        </w:rPr>
        <w:t xml:space="preserve">ZOZNAM </w:t>
      </w:r>
      <w:r w:rsidR="00002979">
        <w:rPr>
          <w:rFonts w:ascii="Calibri" w:hAnsi="Calibri" w:cs="Calibri"/>
          <w:b/>
          <w:bCs/>
          <w:iCs/>
        </w:rPr>
        <w:t xml:space="preserve">VŠETKÝCH </w:t>
      </w:r>
      <w:r w:rsidR="00122B8D">
        <w:rPr>
          <w:rFonts w:ascii="Calibri" w:hAnsi="Calibri" w:cs="Calibri"/>
          <w:b/>
          <w:bCs/>
          <w:iCs/>
        </w:rPr>
        <w:t>SUBDODÁVATEĽOV A PODIEL SUBDODÁVOK</w:t>
      </w:r>
    </w:p>
    <w:p w14:paraId="5113E455" w14:textId="77777777" w:rsidR="00A4700B" w:rsidRPr="00C13347" w:rsidRDefault="00A4700B" w:rsidP="00663A69">
      <w:pPr>
        <w:pStyle w:val="tl1"/>
        <w:jc w:val="left"/>
        <w:rPr>
          <w:rFonts w:asciiTheme="minorHAnsi" w:hAnsiTheme="minorHAnsi" w:cstheme="minorHAnsi"/>
          <w:b/>
          <w:noProof/>
          <w:sz w:val="16"/>
          <w:szCs w:val="16"/>
        </w:rPr>
      </w:pPr>
    </w:p>
    <w:p w14:paraId="12125475" w14:textId="77777777" w:rsidR="00122B8D" w:rsidRDefault="00122B8D" w:rsidP="00122B8D">
      <w:pPr>
        <w:jc w:val="both"/>
        <w:rPr>
          <w:rFonts w:ascii="Calibri" w:hAnsi="Calibri" w:cs="Calibri"/>
          <w:b/>
          <w:sz w:val="20"/>
          <w:szCs w:val="20"/>
        </w:rPr>
      </w:pPr>
    </w:p>
    <w:p w14:paraId="4CA333D8" w14:textId="77777777" w:rsidR="00A4700B" w:rsidRPr="00AE6B85" w:rsidRDefault="00A4700B" w:rsidP="00A4700B">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2C08BDBC" w14:textId="77777777" w:rsidR="00A4700B" w:rsidRPr="00AE6B85" w:rsidRDefault="00A4700B" w:rsidP="00A4700B">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6663AE16" w14:textId="66FF111C" w:rsidR="00A4700B" w:rsidRDefault="00A4700B" w:rsidP="00A4700B">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191A6533" w14:textId="01312CD8" w:rsidR="00A4700B" w:rsidRPr="005E0B75" w:rsidRDefault="00A4700B"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9B6B62">
        <w:rPr>
          <w:rFonts w:ascii="Calibri" w:hAnsi="Calibri" w:cs="Calibri"/>
          <w:bCs/>
          <w:sz w:val="20"/>
          <w:szCs w:val="20"/>
        </w:rPr>
        <w:t>Banskobystrický samosprávny kraj, Námestie SNP 23, 974 01 Banská Bystrica</w:t>
      </w:r>
    </w:p>
    <w:p w14:paraId="2EB16A23" w14:textId="77777777" w:rsidR="00AD46E9" w:rsidRDefault="00AD46E9" w:rsidP="00AD46E9">
      <w:pPr>
        <w:ind w:left="2835" w:hanging="2835"/>
        <w:jc w:val="both"/>
        <w:rPr>
          <w:rFonts w:ascii="Calibri" w:hAnsi="Calibri" w:cs="Calibri"/>
          <w:b/>
          <w:sz w:val="20"/>
          <w:szCs w:val="20"/>
        </w:rPr>
      </w:pPr>
    </w:p>
    <w:p w14:paraId="1B507A9B" w14:textId="4A475C6C"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97C579C"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3239EA91"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2E88FEB"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10B3A4" w14:textId="30F72772" w:rsidR="00122B8D" w:rsidRPr="009D7329" w:rsidRDefault="00AD46E9" w:rsidP="00122B8D">
      <w:pPr>
        <w:rPr>
          <w:rFonts w:ascii="Calibri" w:hAnsi="Calibri" w:cs="Calibri"/>
          <w:b/>
          <w:sz w:val="18"/>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D46E9">
        <w:rPr>
          <w:rFonts w:ascii="Calibri" w:hAnsi="Calibri" w:cs="Calibri"/>
          <w:i/>
          <w:sz w:val="20"/>
          <w:szCs w:val="20"/>
          <w:highlight w:val="yellow"/>
        </w:rPr>
        <w:t>(vyplní uchádzač</w:t>
      </w:r>
    </w:p>
    <w:p w14:paraId="1D63E729" w14:textId="77777777" w:rsidR="00AD46E9" w:rsidRDefault="00AD46E9" w:rsidP="00122B8D">
      <w:pPr>
        <w:autoSpaceDE w:val="0"/>
        <w:autoSpaceDN w:val="0"/>
        <w:adjustRightInd w:val="0"/>
        <w:jc w:val="both"/>
        <w:rPr>
          <w:rFonts w:asciiTheme="minorHAnsi" w:hAnsiTheme="minorHAnsi" w:cstheme="minorHAnsi"/>
          <w:sz w:val="20"/>
          <w:szCs w:val="20"/>
        </w:rPr>
      </w:pPr>
    </w:p>
    <w:p w14:paraId="60D5FC5C" w14:textId="20DEC623" w:rsidR="00122B8D" w:rsidRDefault="00122B8D" w:rsidP="00122B8D">
      <w:p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V súlade s ustanovením § 41 Zákona o verejnom obstarávaní verejný obstarávateľ požaduje od uchádzača, aby uviedol do ponuky:</w:t>
      </w:r>
    </w:p>
    <w:p w14:paraId="32E623A0" w14:textId="5B1752AE" w:rsidR="00122B8D" w:rsidRDefault="00122B8D" w:rsidP="002F4C0B">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údaje všetkých známych subdodávateľov v rozsahu obchodné meno, sídlo, IČO, zápis do príslušného obchodného registra,</w:t>
      </w:r>
    </w:p>
    <w:p w14:paraId="28CBD194" w14:textId="1B7C001F" w:rsidR="00122B8D" w:rsidRDefault="00122B8D" w:rsidP="002F4C0B">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údaje o osobe oprávnenej konať za subdodávateľa v rozsahu meno a priezvisko, adresa pobytu, dátum narodenia,</w:t>
      </w:r>
    </w:p>
    <w:p w14:paraId="7F1D6998" w14:textId="69D6402B" w:rsidR="00122B8D" w:rsidRDefault="00122B8D" w:rsidP="002F4C0B">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uvedenie predmetu subdodávky,</w:t>
      </w:r>
    </w:p>
    <w:p w14:paraId="6BF62BD6" w14:textId="24E23B7C" w:rsidR="006F13F9" w:rsidRPr="00C22ABE" w:rsidRDefault="00122B8D" w:rsidP="002F4C0B">
      <w:pPr>
        <w:pStyle w:val="Odsekzoznamu"/>
        <w:numPr>
          <w:ilvl w:val="0"/>
          <w:numId w:val="13"/>
        </w:numPr>
        <w:autoSpaceDE w:val="0"/>
        <w:autoSpaceDN w:val="0"/>
        <w:adjustRightInd w:val="0"/>
        <w:ind w:left="567" w:hanging="283"/>
        <w:jc w:val="both"/>
        <w:rPr>
          <w:rFonts w:asciiTheme="minorHAnsi" w:hAnsiTheme="minorHAnsi" w:cstheme="minorHAnsi"/>
          <w:sz w:val="20"/>
          <w:szCs w:val="20"/>
        </w:rPr>
      </w:pPr>
      <w:r>
        <w:rPr>
          <w:rFonts w:asciiTheme="minorHAnsi" w:hAnsiTheme="minorHAnsi" w:cstheme="minorHAnsi"/>
          <w:sz w:val="20"/>
          <w:szCs w:val="20"/>
        </w:rPr>
        <w:t xml:space="preserve">% podiel </w:t>
      </w:r>
      <w:r w:rsidR="00D0057A">
        <w:rPr>
          <w:rFonts w:asciiTheme="minorHAnsi" w:hAnsiTheme="minorHAnsi" w:cstheme="minorHAnsi"/>
          <w:sz w:val="20"/>
          <w:szCs w:val="20"/>
        </w:rPr>
        <w:t>zákazky zabezpečovaný subdodávateľom.</w:t>
      </w:r>
    </w:p>
    <w:p w14:paraId="2F5A39B0" w14:textId="77777777" w:rsidR="00122B8D" w:rsidRPr="00472C17" w:rsidRDefault="00122B8D" w:rsidP="00122B8D">
      <w:pPr>
        <w:autoSpaceDE w:val="0"/>
        <w:autoSpaceDN w:val="0"/>
        <w:adjustRightInd w:val="0"/>
        <w:jc w:val="both"/>
        <w:rPr>
          <w:rFonts w:asciiTheme="minorHAnsi" w:hAnsiTheme="minorHAnsi" w:cstheme="minorHAnsi"/>
          <w:sz w:val="20"/>
          <w:szCs w:val="20"/>
        </w:rPr>
      </w:pPr>
    </w:p>
    <w:tbl>
      <w:tblPr>
        <w:tblStyle w:val="Mriekatabuky"/>
        <w:tblW w:w="9088" w:type="dxa"/>
        <w:tblLook w:val="04A0" w:firstRow="1" w:lastRow="0" w:firstColumn="1" w:lastColumn="0" w:noHBand="0" w:noVBand="1"/>
      </w:tblPr>
      <w:tblGrid>
        <w:gridCol w:w="478"/>
        <w:gridCol w:w="1649"/>
        <w:gridCol w:w="1989"/>
        <w:gridCol w:w="1421"/>
        <w:gridCol w:w="1278"/>
        <w:gridCol w:w="2273"/>
      </w:tblGrid>
      <w:tr w:rsidR="00D0057A" w14:paraId="6E69B692" w14:textId="77777777" w:rsidTr="00C13347">
        <w:trPr>
          <w:trHeight w:val="507"/>
        </w:trPr>
        <w:tc>
          <w:tcPr>
            <w:tcW w:w="478" w:type="dxa"/>
            <w:vAlign w:val="center"/>
          </w:tcPr>
          <w:p w14:paraId="08033BEF" w14:textId="417436B5"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P.Č</w:t>
            </w:r>
          </w:p>
        </w:tc>
        <w:tc>
          <w:tcPr>
            <w:tcW w:w="1649" w:type="dxa"/>
            <w:vAlign w:val="center"/>
          </w:tcPr>
          <w:p w14:paraId="7F1EF731" w14:textId="283F358E"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Subdodávateľ</w:t>
            </w:r>
          </w:p>
        </w:tc>
        <w:tc>
          <w:tcPr>
            <w:tcW w:w="1989" w:type="dxa"/>
            <w:vAlign w:val="center"/>
          </w:tcPr>
          <w:p w14:paraId="61FE1BEB" w14:textId="565453D1"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Údaje o osobe oprávnenej konať za subdodávateľa</w:t>
            </w:r>
            <w:r w:rsidRPr="00C22ABE">
              <w:rPr>
                <w:rStyle w:val="Odkaznapoznmkupodiarou"/>
                <w:rFonts w:cstheme="minorHAnsi"/>
                <w:b/>
                <w:bCs/>
                <w:sz w:val="18"/>
                <w:szCs w:val="18"/>
              </w:rPr>
              <w:footnoteReference w:id="1"/>
            </w:r>
          </w:p>
        </w:tc>
        <w:tc>
          <w:tcPr>
            <w:tcW w:w="1421" w:type="dxa"/>
            <w:vAlign w:val="center"/>
          </w:tcPr>
          <w:p w14:paraId="6C81EFCB" w14:textId="200B46AA"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Predmet subdodávky</w:t>
            </w:r>
          </w:p>
        </w:tc>
        <w:tc>
          <w:tcPr>
            <w:tcW w:w="1278" w:type="dxa"/>
            <w:vAlign w:val="center"/>
          </w:tcPr>
          <w:p w14:paraId="4FD92E63" w14:textId="6AA989B9"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 podiel subdodávok</w:t>
            </w:r>
          </w:p>
        </w:tc>
        <w:tc>
          <w:tcPr>
            <w:tcW w:w="2273" w:type="dxa"/>
            <w:vAlign w:val="center"/>
          </w:tcPr>
          <w:p w14:paraId="59D57EAE" w14:textId="4920AFF2" w:rsidR="00D0057A" w:rsidRPr="00C22ABE" w:rsidRDefault="00D0057A" w:rsidP="005D7D68">
            <w:pPr>
              <w:autoSpaceDE w:val="0"/>
              <w:autoSpaceDN w:val="0"/>
              <w:adjustRightInd w:val="0"/>
              <w:jc w:val="center"/>
              <w:rPr>
                <w:rFonts w:asciiTheme="minorHAnsi" w:hAnsiTheme="minorHAnsi" w:cstheme="minorHAnsi"/>
                <w:b/>
                <w:sz w:val="18"/>
                <w:szCs w:val="18"/>
              </w:rPr>
            </w:pPr>
            <w:r w:rsidRPr="00C22ABE">
              <w:rPr>
                <w:rFonts w:asciiTheme="minorHAnsi" w:hAnsiTheme="minorHAnsi" w:cstheme="minorHAnsi"/>
                <w:b/>
                <w:sz w:val="18"/>
                <w:szCs w:val="18"/>
              </w:rPr>
              <w:t>Hodnota, alebo podiel zákazky s pravdepodobným subdodávateľským plnením tretím</w:t>
            </w:r>
            <w:r w:rsidR="00AD10F6">
              <w:rPr>
                <w:rFonts w:asciiTheme="minorHAnsi" w:hAnsiTheme="minorHAnsi" w:cstheme="minorHAnsi"/>
                <w:b/>
                <w:sz w:val="18"/>
                <w:szCs w:val="18"/>
              </w:rPr>
              <w:t>i</w:t>
            </w:r>
            <w:r w:rsidRPr="00C22ABE">
              <w:rPr>
                <w:rFonts w:asciiTheme="minorHAnsi" w:hAnsiTheme="minorHAnsi" w:cstheme="minorHAnsi"/>
                <w:b/>
                <w:sz w:val="18"/>
                <w:szCs w:val="18"/>
              </w:rPr>
              <w:t xml:space="preserve"> stranami v EUR bez DPH</w:t>
            </w:r>
          </w:p>
        </w:tc>
      </w:tr>
      <w:tr w:rsidR="00D0057A" w14:paraId="32A3E2C5" w14:textId="77777777" w:rsidTr="00C13347">
        <w:trPr>
          <w:trHeight w:val="507"/>
        </w:trPr>
        <w:tc>
          <w:tcPr>
            <w:tcW w:w="478" w:type="dxa"/>
            <w:vAlign w:val="center"/>
          </w:tcPr>
          <w:p w14:paraId="688DE550"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26A32C05"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5CDC7C41"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1197AB8C"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029CDCD9"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56D13324"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20686D80" w14:textId="77777777" w:rsidTr="00C13347">
        <w:trPr>
          <w:trHeight w:val="507"/>
        </w:trPr>
        <w:tc>
          <w:tcPr>
            <w:tcW w:w="478" w:type="dxa"/>
            <w:vAlign w:val="center"/>
          </w:tcPr>
          <w:p w14:paraId="543F5F41"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1E362997"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1EE64BB1"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03F283DF"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09B9A8D4"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328E83F0"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44932E5E" w14:textId="77777777" w:rsidTr="00C13347">
        <w:trPr>
          <w:trHeight w:val="507"/>
        </w:trPr>
        <w:tc>
          <w:tcPr>
            <w:tcW w:w="478" w:type="dxa"/>
            <w:vAlign w:val="center"/>
          </w:tcPr>
          <w:p w14:paraId="613D7CC6"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0EE89764"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0C049A8B"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27A9775A"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2B547BA8"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6318AC34" w14:textId="77777777" w:rsidR="00D0057A" w:rsidRDefault="00D0057A" w:rsidP="005D7D68">
            <w:pPr>
              <w:autoSpaceDE w:val="0"/>
              <w:autoSpaceDN w:val="0"/>
              <w:adjustRightInd w:val="0"/>
              <w:jc w:val="center"/>
              <w:rPr>
                <w:rFonts w:asciiTheme="minorHAnsi" w:hAnsiTheme="minorHAnsi" w:cstheme="minorHAnsi"/>
                <w:sz w:val="20"/>
                <w:szCs w:val="20"/>
              </w:rPr>
            </w:pPr>
          </w:p>
        </w:tc>
      </w:tr>
      <w:tr w:rsidR="00D0057A" w14:paraId="0EC098C2" w14:textId="77777777" w:rsidTr="00C13347">
        <w:trPr>
          <w:trHeight w:val="507"/>
        </w:trPr>
        <w:tc>
          <w:tcPr>
            <w:tcW w:w="478" w:type="dxa"/>
            <w:vAlign w:val="center"/>
          </w:tcPr>
          <w:p w14:paraId="5D66A011" w14:textId="77777777" w:rsidR="00D0057A" w:rsidRDefault="00D0057A" w:rsidP="005D7D68">
            <w:pPr>
              <w:autoSpaceDE w:val="0"/>
              <w:autoSpaceDN w:val="0"/>
              <w:adjustRightInd w:val="0"/>
              <w:rPr>
                <w:rFonts w:asciiTheme="minorHAnsi" w:hAnsiTheme="minorHAnsi" w:cstheme="minorHAnsi"/>
                <w:sz w:val="20"/>
                <w:szCs w:val="20"/>
              </w:rPr>
            </w:pPr>
          </w:p>
        </w:tc>
        <w:tc>
          <w:tcPr>
            <w:tcW w:w="1649" w:type="dxa"/>
            <w:vAlign w:val="center"/>
          </w:tcPr>
          <w:p w14:paraId="451796CC" w14:textId="77777777" w:rsidR="00D0057A" w:rsidRDefault="00D0057A" w:rsidP="005D7D68">
            <w:pPr>
              <w:autoSpaceDE w:val="0"/>
              <w:autoSpaceDN w:val="0"/>
              <w:adjustRightInd w:val="0"/>
              <w:rPr>
                <w:rFonts w:asciiTheme="minorHAnsi" w:hAnsiTheme="minorHAnsi" w:cstheme="minorHAnsi"/>
                <w:sz w:val="20"/>
                <w:szCs w:val="20"/>
              </w:rPr>
            </w:pPr>
          </w:p>
        </w:tc>
        <w:tc>
          <w:tcPr>
            <w:tcW w:w="1989" w:type="dxa"/>
            <w:vAlign w:val="center"/>
          </w:tcPr>
          <w:p w14:paraId="3500FC28" w14:textId="77777777" w:rsidR="00D0057A" w:rsidRDefault="00D0057A" w:rsidP="005D7D68">
            <w:pPr>
              <w:autoSpaceDE w:val="0"/>
              <w:autoSpaceDN w:val="0"/>
              <w:adjustRightInd w:val="0"/>
              <w:rPr>
                <w:rFonts w:asciiTheme="minorHAnsi" w:hAnsiTheme="minorHAnsi" w:cstheme="minorHAnsi"/>
                <w:sz w:val="20"/>
                <w:szCs w:val="20"/>
              </w:rPr>
            </w:pPr>
          </w:p>
        </w:tc>
        <w:tc>
          <w:tcPr>
            <w:tcW w:w="1421" w:type="dxa"/>
            <w:vAlign w:val="center"/>
          </w:tcPr>
          <w:p w14:paraId="01D66187" w14:textId="77777777" w:rsidR="00D0057A" w:rsidRDefault="00D0057A" w:rsidP="005D7D68">
            <w:pPr>
              <w:autoSpaceDE w:val="0"/>
              <w:autoSpaceDN w:val="0"/>
              <w:adjustRightInd w:val="0"/>
              <w:rPr>
                <w:rFonts w:asciiTheme="minorHAnsi" w:hAnsiTheme="minorHAnsi" w:cstheme="minorHAnsi"/>
                <w:sz w:val="20"/>
                <w:szCs w:val="20"/>
              </w:rPr>
            </w:pPr>
          </w:p>
        </w:tc>
        <w:tc>
          <w:tcPr>
            <w:tcW w:w="1278" w:type="dxa"/>
            <w:vAlign w:val="center"/>
          </w:tcPr>
          <w:p w14:paraId="1868271A" w14:textId="77777777" w:rsidR="00D0057A" w:rsidRDefault="00D0057A" w:rsidP="005D7D68">
            <w:pPr>
              <w:autoSpaceDE w:val="0"/>
              <w:autoSpaceDN w:val="0"/>
              <w:adjustRightInd w:val="0"/>
              <w:jc w:val="center"/>
              <w:rPr>
                <w:rFonts w:asciiTheme="minorHAnsi" w:hAnsiTheme="minorHAnsi" w:cstheme="minorHAnsi"/>
                <w:sz w:val="20"/>
                <w:szCs w:val="20"/>
              </w:rPr>
            </w:pPr>
          </w:p>
        </w:tc>
        <w:tc>
          <w:tcPr>
            <w:tcW w:w="2273" w:type="dxa"/>
            <w:vAlign w:val="center"/>
          </w:tcPr>
          <w:p w14:paraId="6EB0C69E" w14:textId="77777777" w:rsidR="00D0057A" w:rsidRDefault="00D0057A" w:rsidP="005D7D68">
            <w:pPr>
              <w:autoSpaceDE w:val="0"/>
              <w:autoSpaceDN w:val="0"/>
              <w:adjustRightInd w:val="0"/>
              <w:jc w:val="center"/>
              <w:rPr>
                <w:rFonts w:asciiTheme="minorHAnsi" w:hAnsiTheme="minorHAnsi" w:cstheme="minorHAnsi"/>
                <w:sz w:val="20"/>
                <w:szCs w:val="20"/>
              </w:rPr>
            </w:pPr>
          </w:p>
        </w:tc>
      </w:tr>
    </w:tbl>
    <w:p w14:paraId="0F544049" w14:textId="07E1CF47" w:rsidR="00122B8D" w:rsidRDefault="00122B8D" w:rsidP="00122B8D">
      <w:pPr>
        <w:rPr>
          <w:rFonts w:asciiTheme="minorHAnsi" w:hAnsiTheme="minorHAnsi" w:cstheme="minorHAnsi"/>
          <w:sz w:val="20"/>
          <w:szCs w:val="20"/>
        </w:rPr>
      </w:pPr>
    </w:p>
    <w:p w14:paraId="7CD97CC7" w14:textId="77777777" w:rsidR="0064099E" w:rsidRDefault="0064099E" w:rsidP="00122B8D">
      <w:pPr>
        <w:rPr>
          <w:rFonts w:asciiTheme="minorHAnsi" w:hAnsiTheme="minorHAnsi" w:cstheme="minorHAnsi"/>
          <w:sz w:val="20"/>
          <w:szCs w:val="20"/>
        </w:rPr>
      </w:pPr>
    </w:p>
    <w:p w14:paraId="021F21FB" w14:textId="3453ABA9" w:rsidR="00122B8D" w:rsidRPr="00472C17" w:rsidRDefault="00122B8D" w:rsidP="00122B8D">
      <w:pPr>
        <w:rPr>
          <w:rFonts w:asciiTheme="minorHAnsi" w:hAnsiTheme="minorHAnsi" w:cstheme="minorHAnsi"/>
          <w:sz w:val="20"/>
          <w:szCs w:val="20"/>
        </w:rPr>
      </w:pPr>
    </w:p>
    <w:p w14:paraId="7F675C6B" w14:textId="265AABA5" w:rsidR="00122B8D" w:rsidRPr="00472C17" w:rsidRDefault="00122B8D" w:rsidP="00122B8D">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DB5AAA">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3B516498"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0A1AA149" w14:textId="7B802C0A" w:rsidR="00122B8D" w:rsidRPr="00472C17" w:rsidRDefault="00122B8D" w:rsidP="00C22ABE">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 xml:space="preserve">oprávnenej osoby </w:t>
      </w:r>
      <w:r w:rsidR="00352AEF" w:rsidRPr="00472C17">
        <w:rPr>
          <w:rFonts w:asciiTheme="minorHAnsi" w:hAnsiTheme="minorHAnsi" w:cstheme="minorHAnsi"/>
          <w:sz w:val="20"/>
          <w:szCs w:val="20"/>
          <w:lang w:eastAsia="sk-SK"/>
        </w:rPr>
        <w:t>uchádzača</w:t>
      </w:r>
      <w:r w:rsidR="00352AEF" w:rsidRPr="00472C17">
        <w:rPr>
          <w:rFonts w:asciiTheme="minorHAnsi" w:hAnsiTheme="minorHAnsi" w:cstheme="minorHAnsi"/>
          <w:sz w:val="20"/>
          <w:szCs w:val="20"/>
          <w:lang w:eastAsia="sk-SK"/>
        </w:rPr>
        <w:sym w:font="Symbol" w:char="005D"/>
      </w:r>
    </w:p>
    <w:p w14:paraId="3AAA298A" w14:textId="77777777" w:rsidR="00122B8D" w:rsidRPr="00472C17" w:rsidRDefault="00122B8D" w:rsidP="00122B8D">
      <w:pPr>
        <w:tabs>
          <w:tab w:val="left" w:pos="344"/>
        </w:tabs>
        <w:autoSpaceDE w:val="0"/>
        <w:spacing w:line="251" w:lineRule="exact"/>
        <w:jc w:val="both"/>
        <w:rPr>
          <w:rFonts w:asciiTheme="minorHAnsi" w:hAnsiTheme="minorHAnsi" w:cstheme="minorHAnsi"/>
          <w:sz w:val="20"/>
          <w:szCs w:val="20"/>
          <w:lang w:eastAsia="sk-SK"/>
        </w:rPr>
      </w:pPr>
    </w:p>
    <w:p w14:paraId="2D085991" w14:textId="77777777" w:rsidR="00122B8D" w:rsidRPr="00472C17" w:rsidRDefault="00122B8D" w:rsidP="00122B8D">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60B9BDE7" w14:textId="62404A3E" w:rsidR="002562F3" w:rsidRDefault="00122B8D" w:rsidP="002F4C0B">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576D1C04" w14:textId="77777777" w:rsidR="00747DE5" w:rsidRPr="00663A69" w:rsidRDefault="00747DE5" w:rsidP="002F4C0B">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p>
    <w:p w14:paraId="1F30807C" w14:textId="21DFD0EF" w:rsidR="00C13347" w:rsidRDefault="00C13347" w:rsidP="0064099E">
      <w:pPr>
        <w:pStyle w:val="tl1"/>
        <w:tabs>
          <w:tab w:val="left" w:pos="567"/>
        </w:tabs>
        <w:jc w:val="left"/>
        <w:rPr>
          <w:rFonts w:ascii="Calibri" w:hAnsi="Calibri" w:cs="Calibri"/>
          <w:b/>
          <w:bCs/>
          <w:iCs/>
          <w:sz w:val="24"/>
          <w:szCs w:val="20"/>
          <w:highlight w:val="green"/>
        </w:rPr>
      </w:pPr>
    </w:p>
    <w:p w14:paraId="225F2935" w14:textId="37BC9B90" w:rsidR="00AD3A7D" w:rsidRDefault="00AD3A7D" w:rsidP="0064099E">
      <w:pPr>
        <w:pStyle w:val="tl1"/>
        <w:tabs>
          <w:tab w:val="left" w:pos="567"/>
        </w:tabs>
        <w:jc w:val="left"/>
        <w:rPr>
          <w:rFonts w:ascii="Calibri" w:hAnsi="Calibri" w:cs="Calibri"/>
          <w:b/>
          <w:bCs/>
          <w:iCs/>
          <w:sz w:val="24"/>
          <w:szCs w:val="20"/>
          <w:highlight w:val="green"/>
        </w:rPr>
      </w:pPr>
    </w:p>
    <w:p w14:paraId="59A8BDD3" w14:textId="398731AD" w:rsidR="00AD3A7D" w:rsidRDefault="00AD3A7D" w:rsidP="0064099E">
      <w:pPr>
        <w:pStyle w:val="tl1"/>
        <w:tabs>
          <w:tab w:val="left" w:pos="567"/>
        </w:tabs>
        <w:jc w:val="left"/>
        <w:rPr>
          <w:rFonts w:ascii="Calibri" w:hAnsi="Calibri" w:cs="Calibri"/>
          <w:b/>
          <w:bCs/>
          <w:iCs/>
          <w:sz w:val="24"/>
          <w:szCs w:val="20"/>
          <w:highlight w:val="green"/>
        </w:rPr>
      </w:pPr>
    </w:p>
    <w:p w14:paraId="12899484" w14:textId="43133730" w:rsidR="00AD3A7D" w:rsidRDefault="00AD3A7D" w:rsidP="0064099E">
      <w:pPr>
        <w:pStyle w:val="tl1"/>
        <w:tabs>
          <w:tab w:val="left" w:pos="567"/>
        </w:tabs>
        <w:jc w:val="left"/>
        <w:rPr>
          <w:rFonts w:ascii="Calibri" w:hAnsi="Calibri" w:cs="Calibri"/>
          <w:b/>
          <w:bCs/>
          <w:iCs/>
          <w:sz w:val="24"/>
          <w:szCs w:val="20"/>
          <w:highlight w:val="green"/>
        </w:rPr>
      </w:pPr>
    </w:p>
    <w:p w14:paraId="5338FEDC" w14:textId="77777777" w:rsidR="00AD3A7D" w:rsidRDefault="00AD3A7D" w:rsidP="0064099E">
      <w:pPr>
        <w:pStyle w:val="tl1"/>
        <w:tabs>
          <w:tab w:val="left" w:pos="567"/>
        </w:tabs>
        <w:jc w:val="left"/>
        <w:rPr>
          <w:rFonts w:ascii="Calibri" w:hAnsi="Calibri" w:cs="Calibri"/>
          <w:b/>
          <w:bCs/>
          <w:iCs/>
          <w:sz w:val="24"/>
          <w:szCs w:val="20"/>
          <w:highlight w:val="green"/>
        </w:rPr>
      </w:pPr>
    </w:p>
    <w:p w14:paraId="28C6943B" w14:textId="3E3555FC" w:rsidR="00420230" w:rsidRPr="0063584C" w:rsidRDefault="0073797C" w:rsidP="0064099E">
      <w:pPr>
        <w:pStyle w:val="tl1"/>
        <w:tabs>
          <w:tab w:val="left" w:pos="567"/>
        </w:tabs>
        <w:jc w:val="left"/>
        <w:rPr>
          <w:rFonts w:ascii="Calibri" w:hAnsi="Calibri" w:cs="Calibri"/>
          <w:b/>
          <w:bCs/>
          <w:iCs/>
          <w:sz w:val="24"/>
          <w:szCs w:val="20"/>
        </w:rPr>
      </w:pPr>
      <w:r w:rsidRPr="0079771A">
        <w:rPr>
          <w:rFonts w:ascii="Calibri" w:hAnsi="Calibri" w:cs="Calibri"/>
          <w:b/>
          <w:bCs/>
          <w:iCs/>
          <w:sz w:val="24"/>
          <w:szCs w:val="20"/>
        </w:rPr>
        <w:lastRenderedPageBreak/>
        <w:t>K</w:t>
      </w:r>
      <w:r w:rsidR="00420230" w:rsidRPr="0079771A">
        <w:rPr>
          <w:rFonts w:ascii="Calibri" w:hAnsi="Calibri" w:cs="Calibri"/>
          <w:b/>
          <w:bCs/>
          <w:iCs/>
          <w:sz w:val="24"/>
          <w:szCs w:val="20"/>
        </w:rPr>
        <w:t>.</w:t>
      </w:r>
      <w:r w:rsidR="0064099E">
        <w:rPr>
          <w:rFonts w:ascii="Calibri" w:hAnsi="Calibri" w:cs="Calibri"/>
          <w:b/>
          <w:bCs/>
          <w:iCs/>
          <w:sz w:val="24"/>
          <w:szCs w:val="20"/>
        </w:rPr>
        <w:tab/>
      </w:r>
      <w:r w:rsidR="00420230">
        <w:rPr>
          <w:rFonts w:ascii="Calibri" w:hAnsi="Calibri" w:cs="Calibri"/>
          <w:b/>
          <w:bCs/>
          <w:iCs/>
          <w:sz w:val="24"/>
          <w:szCs w:val="20"/>
        </w:rPr>
        <w:t>ZOZNAM EXPERTOV, KTORÍ BUDÚ K DISPOZÍCII NA PLNENIE ZMLUVY</w:t>
      </w:r>
    </w:p>
    <w:p w14:paraId="20279520" w14:textId="77777777" w:rsidR="005D7D68" w:rsidRDefault="005D7D68" w:rsidP="00663A69">
      <w:pPr>
        <w:pStyle w:val="tl1"/>
        <w:jc w:val="left"/>
        <w:rPr>
          <w:rFonts w:asciiTheme="minorHAnsi" w:hAnsiTheme="minorHAnsi" w:cstheme="minorHAnsi"/>
          <w:b/>
          <w:noProof/>
          <w:sz w:val="24"/>
          <w:szCs w:val="24"/>
        </w:rPr>
      </w:pPr>
    </w:p>
    <w:p w14:paraId="65317100" w14:textId="77777777" w:rsidR="00420230" w:rsidRDefault="00420230" w:rsidP="00420230">
      <w:pPr>
        <w:jc w:val="both"/>
        <w:rPr>
          <w:rFonts w:ascii="Calibri" w:hAnsi="Calibri" w:cs="Calibri"/>
          <w:b/>
          <w:sz w:val="20"/>
          <w:szCs w:val="20"/>
        </w:rPr>
      </w:pPr>
    </w:p>
    <w:p w14:paraId="4CA3572A" w14:textId="77777777" w:rsidR="00DB5AAA" w:rsidRPr="00AE6B85" w:rsidRDefault="00DB5AAA" w:rsidP="00DB5AAA">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3153C472" w14:textId="77777777" w:rsidR="00DB5AAA" w:rsidRPr="00AE6B85" w:rsidRDefault="00DB5AAA" w:rsidP="00DB5AAA">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5A40940" w14:textId="175A3EAC" w:rsidR="00DB5AAA" w:rsidRDefault="00DB5AAA" w:rsidP="00DB5AAA">
      <w:pPr>
        <w:ind w:left="2835" w:hanging="2835"/>
        <w:jc w:val="both"/>
        <w:rPr>
          <w:rFonts w:asciiTheme="minorHAnsi" w:hAnsiTheme="minorHAnsi" w:cstheme="minorHAnsi"/>
          <w:bCs/>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7C230C05" w14:textId="77777777" w:rsidR="008B67D6" w:rsidRDefault="008B67D6" w:rsidP="00DB5AAA">
      <w:pPr>
        <w:ind w:left="2835" w:hanging="2835"/>
        <w:jc w:val="both"/>
        <w:rPr>
          <w:rFonts w:ascii="Calibri" w:hAnsi="Calibri" w:cs="Calibri"/>
          <w:sz w:val="20"/>
          <w:szCs w:val="20"/>
        </w:rPr>
      </w:pPr>
    </w:p>
    <w:p w14:paraId="3103D32A" w14:textId="4BB4827F" w:rsidR="00DB5AAA" w:rsidRPr="005E0B75" w:rsidRDefault="00DB5AAA"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0E3506" w:rsidRPr="009B6B62">
        <w:rPr>
          <w:rFonts w:ascii="Calibri" w:hAnsi="Calibri" w:cs="Calibri"/>
          <w:bCs/>
          <w:sz w:val="20"/>
          <w:szCs w:val="20"/>
        </w:rPr>
        <w:t>Banskobystrický samosprávny kraj, Námestie SNP 23, 974 01 Banská Bystrica</w:t>
      </w:r>
    </w:p>
    <w:p w14:paraId="75573D61" w14:textId="0DCCE746" w:rsidR="00420230" w:rsidRDefault="00420230" w:rsidP="00420230">
      <w:pPr>
        <w:rPr>
          <w:rFonts w:ascii="Calibri" w:hAnsi="Calibri" w:cs="Calibri"/>
          <w:b/>
          <w:sz w:val="20"/>
          <w:szCs w:val="20"/>
        </w:rPr>
      </w:pPr>
    </w:p>
    <w:p w14:paraId="615DD937" w14:textId="77777777" w:rsidR="00C13347" w:rsidRPr="00AE6B85" w:rsidRDefault="00C13347" w:rsidP="00C13347">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6863065E" w14:textId="77777777" w:rsidR="00C13347" w:rsidRPr="00AE6B85" w:rsidRDefault="00C13347" w:rsidP="00C13347">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39F839DD" w14:textId="77777777" w:rsidR="00C13347" w:rsidRPr="00AE6B85" w:rsidRDefault="00C13347" w:rsidP="00C13347">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02D0947A" w14:textId="77777777" w:rsidR="00C13347" w:rsidRDefault="00C13347" w:rsidP="00C13347">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16DCC0D9" w14:textId="77777777" w:rsidR="00C13347" w:rsidRPr="009D7329" w:rsidRDefault="00C13347" w:rsidP="00C13347">
      <w:pPr>
        <w:rPr>
          <w:rFonts w:ascii="Calibri" w:hAnsi="Calibri" w:cs="Calibri"/>
          <w:b/>
          <w:sz w:val="18"/>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D46E9">
        <w:rPr>
          <w:rFonts w:ascii="Calibri" w:hAnsi="Calibri" w:cs="Calibri"/>
          <w:i/>
          <w:sz w:val="20"/>
          <w:szCs w:val="20"/>
          <w:highlight w:val="yellow"/>
        </w:rPr>
        <w:t>(vyplní uchádzač</w:t>
      </w:r>
    </w:p>
    <w:p w14:paraId="08D1134B" w14:textId="77777777" w:rsidR="00C13347" w:rsidRPr="009D7329" w:rsidRDefault="00C13347" w:rsidP="00420230">
      <w:pPr>
        <w:rPr>
          <w:rFonts w:ascii="Calibri" w:hAnsi="Calibri" w:cs="Calibri"/>
          <w:b/>
          <w:sz w:val="18"/>
          <w:szCs w:val="20"/>
        </w:rPr>
      </w:pPr>
    </w:p>
    <w:p w14:paraId="7DAB0F5E" w14:textId="77777777" w:rsidR="00420230" w:rsidRPr="00472C17" w:rsidRDefault="00420230" w:rsidP="00420230">
      <w:pPr>
        <w:autoSpaceDE w:val="0"/>
        <w:autoSpaceDN w:val="0"/>
        <w:adjustRightInd w:val="0"/>
        <w:jc w:val="both"/>
        <w:rPr>
          <w:rFonts w:asciiTheme="minorHAnsi" w:hAnsiTheme="minorHAnsi" w:cstheme="minorHAnsi"/>
          <w:sz w:val="20"/>
          <w:szCs w:val="20"/>
        </w:rPr>
      </w:pPr>
    </w:p>
    <w:tbl>
      <w:tblPr>
        <w:tblStyle w:val="Mriekatabuky"/>
        <w:tblW w:w="9067" w:type="dxa"/>
        <w:tblLook w:val="04A0" w:firstRow="1" w:lastRow="0" w:firstColumn="1" w:lastColumn="0" w:noHBand="0" w:noVBand="1"/>
      </w:tblPr>
      <w:tblGrid>
        <w:gridCol w:w="2972"/>
        <w:gridCol w:w="1842"/>
        <w:gridCol w:w="2269"/>
        <w:gridCol w:w="1984"/>
      </w:tblGrid>
      <w:tr w:rsidR="00420230" w14:paraId="3C585A39" w14:textId="77777777" w:rsidTr="00DB5AAA">
        <w:trPr>
          <w:trHeight w:val="573"/>
        </w:trPr>
        <w:tc>
          <w:tcPr>
            <w:tcW w:w="2972" w:type="dxa"/>
            <w:vAlign w:val="center"/>
          </w:tcPr>
          <w:p w14:paraId="26798D53" w14:textId="6445337D" w:rsidR="00420230" w:rsidRPr="00BF05DB" w:rsidRDefault="00420230"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 xml:space="preserve">Meno a </w:t>
            </w:r>
            <w:r w:rsidR="00DB5AAA">
              <w:rPr>
                <w:rFonts w:asciiTheme="minorHAnsi" w:hAnsiTheme="minorHAnsi" w:cstheme="minorHAnsi"/>
                <w:b/>
                <w:sz w:val="18"/>
                <w:szCs w:val="18"/>
              </w:rPr>
              <w:t>priezvisko</w:t>
            </w:r>
          </w:p>
        </w:tc>
        <w:tc>
          <w:tcPr>
            <w:tcW w:w="1842" w:type="dxa"/>
            <w:vAlign w:val="center"/>
          </w:tcPr>
          <w:p w14:paraId="202F6C84" w14:textId="093444AD" w:rsidR="00420230" w:rsidRPr="00BF05DB" w:rsidRDefault="00420230"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Mobil</w:t>
            </w:r>
          </w:p>
        </w:tc>
        <w:tc>
          <w:tcPr>
            <w:tcW w:w="2269" w:type="dxa"/>
            <w:vAlign w:val="center"/>
          </w:tcPr>
          <w:p w14:paraId="5662C2BE" w14:textId="208EBB96" w:rsidR="00420230" w:rsidRPr="00BF05DB" w:rsidRDefault="00420230"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E-mail</w:t>
            </w:r>
          </w:p>
        </w:tc>
        <w:tc>
          <w:tcPr>
            <w:tcW w:w="1984" w:type="dxa"/>
            <w:vAlign w:val="center"/>
          </w:tcPr>
          <w:p w14:paraId="25D5D51B" w14:textId="605DAF48" w:rsidR="00420230" w:rsidRPr="00BF05DB" w:rsidRDefault="006E07C4" w:rsidP="00DB5AAA">
            <w:pPr>
              <w:autoSpaceDE w:val="0"/>
              <w:autoSpaceDN w:val="0"/>
              <w:adjustRightInd w:val="0"/>
              <w:jc w:val="center"/>
              <w:rPr>
                <w:rFonts w:asciiTheme="minorHAnsi" w:hAnsiTheme="minorHAnsi" w:cstheme="minorHAnsi"/>
                <w:b/>
                <w:sz w:val="18"/>
                <w:szCs w:val="18"/>
              </w:rPr>
            </w:pPr>
            <w:r>
              <w:rPr>
                <w:rFonts w:asciiTheme="minorHAnsi" w:hAnsiTheme="minorHAnsi" w:cstheme="minorHAnsi"/>
                <w:b/>
                <w:sz w:val="18"/>
                <w:szCs w:val="18"/>
              </w:rPr>
              <w:t>E</w:t>
            </w:r>
            <w:r w:rsidR="00C22ABE">
              <w:rPr>
                <w:rFonts w:asciiTheme="minorHAnsi" w:hAnsiTheme="minorHAnsi" w:cstheme="minorHAnsi"/>
                <w:b/>
                <w:sz w:val="18"/>
                <w:szCs w:val="18"/>
              </w:rPr>
              <w:t xml:space="preserve">xpert </w:t>
            </w:r>
            <w:r>
              <w:rPr>
                <w:rFonts w:asciiTheme="minorHAnsi" w:hAnsiTheme="minorHAnsi" w:cstheme="minorHAnsi"/>
                <w:b/>
                <w:sz w:val="18"/>
                <w:szCs w:val="18"/>
              </w:rPr>
              <w:t>v oblasti:</w:t>
            </w:r>
          </w:p>
        </w:tc>
      </w:tr>
      <w:tr w:rsidR="00420230" w14:paraId="3F3BD777" w14:textId="77777777" w:rsidTr="00C13347">
        <w:trPr>
          <w:trHeight w:val="573"/>
        </w:trPr>
        <w:tc>
          <w:tcPr>
            <w:tcW w:w="2972" w:type="dxa"/>
            <w:vAlign w:val="center"/>
          </w:tcPr>
          <w:p w14:paraId="248A04DD"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5DE9690D"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5E6FFE99"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09871C7C" w14:textId="77777777" w:rsidR="00420230" w:rsidRDefault="00420230" w:rsidP="00DB5AAA">
            <w:pPr>
              <w:autoSpaceDE w:val="0"/>
              <w:autoSpaceDN w:val="0"/>
              <w:adjustRightInd w:val="0"/>
              <w:rPr>
                <w:rFonts w:asciiTheme="minorHAnsi" w:hAnsiTheme="minorHAnsi" w:cstheme="minorHAnsi"/>
                <w:sz w:val="20"/>
                <w:szCs w:val="20"/>
              </w:rPr>
            </w:pPr>
          </w:p>
        </w:tc>
      </w:tr>
      <w:tr w:rsidR="00420230" w14:paraId="728ED5F2" w14:textId="77777777" w:rsidTr="00C13347">
        <w:trPr>
          <w:trHeight w:val="573"/>
        </w:trPr>
        <w:tc>
          <w:tcPr>
            <w:tcW w:w="2972" w:type="dxa"/>
            <w:vAlign w:val="center"/>
          </w:tcPr>
          <w:p w14:paraId="75C5D109"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40F13A2F"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0151F6EB"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407A40AE" w14:textId="77777777" w:rsidR="00420230" w:rsidRDefault="00420230" w:rsidP="00DB5AAA">
            <w:pPr>
              <w:autoSpaceDE w:val="0"/>
              <w:autoSpaceDN w:val="0"/>
              <w:adjustRightInd w:val="0"/>
              <w:rPr>
                <w:rFonts w:asciiTheme="minorHAnsi" w:hAnsiTheme="minorHAnsi" w:cstheme="minorHAnsi"/>
                <w:sz w:val="20"/>
                <w:szCs w:val="20"/>
              </w:rPr>
            </w:pPr>
          </w:p>
        </w:tc>
      </w:tr>
      <w:tr w:rsidR="00420230" w14:paraId="6F78B283" w14:textId="77777777" w:rsidTr="00C13347">
        <w:trPr>
          <w:trHeight w:val="573"/>
        </w:trPr>
        <w:tc>
          <w:tcPr>
            <w:tcW w:w="2972" w:type="dxa"/>
            <w:vAlign w:val="center"/>
          </w:tcPr>
          <w:p w14:paraId="6CB2ACE8"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1DA03433"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25FF3C01"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4BADC409" w14:textId="77777777" w:rsidR="00420230" w:rsidRDefault="00420230" w:rsidP="00DB5AAA">
            <w:pPr>
              <w:autoSpaceDE w:val="0"/>
              <w:autoSpaceDN w:val="0"/>
              <w:adjustRightInd w:val="0"/>
              <w:rPr>
                <w:rFonts w:asciiTheme="minorHAnsi" w:hAnsiTheme="minorHAnsi" w:cstheme="minorHAnsi"/>
                <w:sz w:val="20"/>
                <w:szCs w:val="20"/>
              </w:rPr>
            </w:pPr>
          </w:p>
        </w:tc>
      </w:tr>
      <w:tr w:rsidR="00420230" w14:paraId="5D3F858E" w14:textId="77777777" w:rsidTr="00C13347">
        <w:trPr>
          <w:trHeight w:val="573"/>
        </w:trPr>
        <w:tc>
          <w:tcPr>
            <w:tcW w:w="2972" w:type="dxa"/>
            <w:vAlign w:val="center"/>
          </w:tcPr>
          <w:p w14:paraId="04653E02" w14:textId="77777777" w:rsidR="00420230" w:rsidRDefault="00420230" w:rsidP="00DB5AAA">
            <w:pPr>
              <w:autoSpaceDE w:val="0"/>
              <w:autoSpaceDN w:val="0"/>
              <w:adjustRightInd w:val="0"/>
              <w:rPr>
                <w:rFonts w:asciiTheme="minorHAnsi" w:hAnsiTheme="minorHAnsi" w:cstheme="minorHAnsi"/>
                <w:sz w:val="20"/>
                <w:szCs w:val="20"/>
              </w:rPr>
            </w:pPr>
          </w:p>
        </w:tc>
        <w:tc>
          <w:tcPr>
            <w:tcW w:w="1842" w:type="dxa"/>
            <w:vAlign w:val="center"/>
          </w:tcPr>
          <w:p w14:paraId="3B08944A" w14:textId="77777777" w:rsidR="00420230" w:rsidRDefault="00420230" w:rsidP="00DB5AAA">
            <w:pPr>
              <w:autoSpaceDE w:val="0"/>
              <w:autoSpaceDN w:val="0"/>
              <w:adjustRightInd w:val="0"/>
              <w:rPr>
                <w:rFonts w:asciiTheme="minorHAnsi" w:hAnsiTheme="minorHAnsi" w:cstheme="minorHAnsi"/>
                <w:sz w:val="20"/>
                <w:szCs w:val="20"/>
              </w:rPr>
            </w:pPr>
          </w:p>
        </w:tc>
        <w:tc>
          <w:tcPr>
            <w:tcW w:w="2269" w:type="dxa"/>
            <w:vAlign w:val="center"/>
          </w:tcPr>
          <w:p w14:paraId="532DB240" w14:textId="77777777" w:rsidR="00420230" w:rsidRDefault="00420230" w:rsidP="00DB5AAA">
            <w:pPr>
              <w:autoSpaceDE w:val="0"/>
              <w:autoSpaceDN w:val="0"/>
              <w:adjustRightInd w:val="0"/>
              <w:rPr>
                <w:rFonts w:asciiTheme="minorHAnsi" w:hAnsiTheme="minorHAnsi" w:cstheme="minorHAnsi"/>
                <w:sz w:val="20"/>
                <w:szCs w:val="20"/>
              </w:rPr>
            </w:pPr>
          </w:p>
        </w:tc>
        <w:tc>
          <w:tcPr>
            <w:tcW w:w="1984" w:type="dxa"/>
            <w:vAlign w:val="center"/>
          </w:tcPr>
          <w:p w14:paraId="1B1C1326" w14:textId="77777777" w:rsidR="00420230" w:rsidRDefault="00420230" w:rsidP="00DB5AAA">
            <w:pPr>
              <w:autoSpaceDE w:val="0"/>
              <w:autoSpaceDN w:val="0"/>
              <w:adjustRightInd w:val="0"/>
              <w:rPr>
                <w:rFonts w:asciiTheme="minorHAnsi" w:hAnsiTheme="minorHAnsi" w:cstheme="minorHAnsi"/>
                <w:sz w:val="20"/>
                <w:szCs w:val="20"/>
              </w:rPr>
            </w:pPr>
          </w:p>
        </w:tc>
      </w:tr>
    </w:tbl>
    <w:p w14:paraId="68F3805C" w14:textId="77777777" w:rsidR="00420230" w:rsidRPr="00472C17" w:rsidRDefault="00420230" w:rsidP="00420230">
      <w:pPr>
        <w:autoSpaceDE w:val="0"/>
        <w:autoSpaceDN w:val="0"/>
        <w:adjustRightInd w:val="0"/>
        <w:rPr>
          <w:rFonts w:asciiTheme="minorHAnsi" w:hAnsiTheme="minorHAnsi" w:cstheme="minorHAnsi"/>
          <w:sz w:val="20"/>
          <w:szCs w:val="20"/>
        </w:rPr>
      </w:pPr>
    </w:p>
    <w:p w14:paraId="60903937" w14:textId="77777777" w:rsidR="00420230" w:rsidRPr="00472C17" w:rsidRDefault="00420230" w:rsidP="00420230">
      <w:pPr>
        <w:rPr>
          <w:rFonts w:asciiTheme="minorHAnsi" w:hAnsiTheme="minorHAnsi" w:cstheme="minorHAnsi"/>
          <w:sz w:val="20"/>
          <w:szCs w:val="20"/>
        </w:rPr>
      </w:pPr>
    </w:p>
    <w:p w14:paraId="17EFCD1F" w14:textId="61863B24" w:rsidR="00420230" w:rsidRDefault="00420230" w:rsidP="00420230">
      <w:pPr>
        <w:rPr>
          <w:rFonts w:asciiTheme="minorHAnsi" w:hAnsiTheme="minorHAnsi" w:cstheme="minorHAnsi"/>
          <w:sz w:val="20"/>
          <w:szCs w:val="20"/>
        </w:rPr>
      </w:pPr>
    </w:p>
    <w:p w14:paraId="7597BA6D" w14:textId="6FDE256D" w:rsidR="00420230" w:rsidRDefault="00420230" w:rsidP="00420230">
      <w:pPr>
        <w:rPr>
          <w:rFonts w:asciiTheme="minorHAnsi" w:hAnsiTheme="minorHAnsi" w:cstheme="minorHAnsi"/>
          <w:sz w:val="20"/>
          <w:szCs w:val="20"/>
        </w:rPr>
      </w:pPr>
    </w:p>
    <w:p w14:paraId="384EB558" w14:textId="64B1E965" w:rsidR="0077748F" w:rsidRDefault="0077748F" w:rsidP="00420230">
      <w:pPr>
        <w:rPr>
          <w:rFonts w:asciiTheme="minorHAnsi" w:hAnsiTheme="minorHAnsi" w:cstheme="minorHAnsi"/>
          <w:sz w:val="20"/>
          <w:szCs w:val="20"/>
        </w:rPr>
      </w:pPr>
    </w:p>
    <w:p w14:paraId="21F11ECE" w14:textId="0A3F7923" w:rsidR="00420230" w:rsidRDefault="00420230" w:rsidP="00420230">
      <w:pPr>
        <w:rPr>
          <w:rFonts w:asciiTheme="minorHAnsi" w:hAnsiTheme="minorHAnsi" w:cstheme="minorHAnsi"/>
          <w:sz w:val="20"/>
          <w:szCs w:val="20"/>
        </w:rPr>
      </w:pPr>
    </w:p>
    <w:p w14:paraId="4016FA5F" w14:textId="3D662296" w:rsidR="00420230" w:rsidRDefault="00420230" w:rsidP="00420230">
      <w:pPr>
        <w:rPr>
          <w:rFonts w:asciiTheme="minorHAnsi" w:hAnsiTheme="minorHAnsi" w:cstheme="minorHAnsi"/>
          <w:sz w:val="20"/>
          <w:szCs w:val="20"/>
        </w:rPr>
      </w:pPr>
    </w:p>
    <w:p w14:paraId="1249A737" w14:textId="3622CFFC" w:rsidR="00420230" w:rsidRDefault="00420230" w:rsidP="00420230">
      <w:pPr>
        <w:rPr>
          <w:rFonts w:asciiTheme="minorHAnsi" w:hAnsiTheme="minorHAnsi" w:cstheme="minorHAnsi"/>
          <w:sz w:val="20"/>
          <w:szCs w:val="20"/>
        </w:rPr>
      </w:pPr>
    </w:p>
    <w:p w14:paraId="7091C3DF" w14:textId="301156A4" w:rsidR="00420230" w:rsidRDefault="00420230" w:rsidP="00420230">
      <w:pPr>
        <w:rPr>
          <w:rFonts w:asciiTheme="minorHAnsi" w:hAnsiTheme="minorHAnsi" w:cstheme="minorHAnsi"/>
          <w:sz w:val="20"/>
          <w:szCs w:val="20"/>
        </w:rPr>
      </w:pPr>
    </w:p>
    <w:p w14:paraId="2435AB32" w14:textId="5E488AF7" w:rsidR="00420230" w:rsidRDefault="00420230" w:rsidP="00420230">
      <w:pPr>
        <w:rPr>
          <w:rFonts w:asciiTheme="minorHAnsi" w:hAnsiTheme="minorHAnsi" w:cstheme="minorHAnsi"/>
          <w:sz w:val="20"/>
          <w:szCs w:val="20"/>
        </w:rPr>
      </w:pPr>
    </w:p>
    <w:p w14:paraId="2007FE4C" w14:textId="1F1A5459" w:rsidR="00420230" w:rsidRDefault="00420230" w:rsidP="00420230">
      <w:pPr>
        <w:rPr>
          <w:rFonts w:asciiTheme="minorHAnsi" w:hAnsiTheme="minorHAnsi" w:cstheme="minorHAnsi"/>
          <w:sz w:val="20"/>
          <w:szCs w:val="20"/>
        </w:rPr>
      </w:pPr>
    </w:p>
    <w:p w14:paraId="5022ADA7" w14:textId="3B2E5343" w:rsidR="00420230" w:rsidRDefault="00420230" w:rsidP="00420230">
      <w:pPr>
        <w:rPr>
          <w:rFonts w:asciiTheme="minorHAnsi" w:hAnsiTheme="minorHAnsi" w:cstheme="minorHAnsi"/>
          <w:sz w:val="20"/>
          <w:szCs w:val="20"/>
        </w:rPr>
      </w:pPr>
    </w:p>
    <w:p w14:paraId="4F1B0F52" w14:textId="77777777" w:rsidR="00420230" w:rsidRPr="00472C17" w:rsidRDefault="00420230" w:rsidP="00420230">
      <w:pPr>
        <w:rPr>
          <w:rFonts w:asciiTheme="minorHAnsi" w:hAnsiTheme="minorHAnsi" w:cstheme="minorHAnsi"/>
          <w:sz w:val="20"/>
          <w:szCs w:val="20"/>
        </w:rPr>
      </w:pPr>
    </w:p>
    <w:p w14:paraId="5C278C83" w14:textId="1FF1173A" w:rsidR="00420230" w:rsidRPr="00472C17" w:rsidRDefault="00420230" w:rsidP="00420230">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V ……………….……</w:t>
      </w:r>
      <w:r w:rsidR="00DB5AAA">
        <w:rPr>
          <w:rFonts w:asciiTheme="minorHAnsi" w:hAnsiTheme="minorHAnsi" w:cstheme="minorHAnsi"/>
          <w:sz w:val="20"/>
          <w:szCs w:val="20"/>
          <w:lang w:eastAsia="sk-SK"/>
        </w:rPr>
        <w:t>.........</w:t>
      </w:r>
      <w:r w:rsidRPr="00472C17">
        <w:rPr>
          <w:rFonts w:asciiTheme="minorHAnsi" w:hAnsiTheme="minorHAnsi" w:cstheme="minorHAnsi"/>
          <w:sz w:val="20"/>
          <w:szCs w:val="20"/>
          <w:lang w:eastAsia="sk-SK"/>
        </w:rPr>
        <w:t>.., dňa ....................</w:t>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w:t>
      </w:r>
    </w:p>
    <w:p w14:paraId="7446619E"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uviesť miesto a dátum podpisu</w:t>
      </w:r>
      <w:r w:rsidRPr="00472C17">
        <w:rPr>
          <w:rFonts w:asciiTheme="minorHAnsi" w:hAnsiTheme="minorHAnsi" w:cstheme="minorHAnsi"/>
          <w:sz w:val="20"/>
          <w:szCs w:val="20"/>
          <w:lang w:eastAsia="sk-SK"/>
        </w:rPr>
        <w:sym w:font="Symbol" w:char="005D"/>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sym w:font="Symbol" w:char="005B"/>
      </w:r>
      <w:r w:rsidRPr="00472C17">
        <w:rPr>
          <w:rFonts w:asciiTheme="minorHAnsi" w:hAnsiTheme="minorHAnsi" w:cstheme="minorHAnsi"/>
          <w:sz w:val="20"/>
          <w:szCs w:val="20"/>
          <w:lang w:eastAsia="sk-SK"/>
        </w:rPr>
        <w:t>vypísať meno, priezvisko a funkciu</w:t>
      </w:r>
    </w:p>
    <w:p w14:paraId="4B1BD70B"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sz w:val="20"/>
          <w:szCs w:val="20"/>
          <w:lang w:eastAsia="sk-SK"/>
        </w:rPr>
      </w:pP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r>
      <w:r w:rsidRPr="00472C17">
        <w:rPr>
          <w:rFonts w:asciiTheme="minorHAnsi" w:hAnsiTheme="minorHAnsi" w:cstheme="minorHAnsi"/>
          <w:sz w:val="20"/>
          <w:szCs w:val="20"/>
          <w:lang w:eastAsia="sk-SK"/>
        </w:rPr>
        <w:tab/>
        <w:t>oprávnenej osoby uchádzača</w:t>
      </w:r>
      <w:r w:rsidRPr="00472C17">
        <w:rPr>
          <w:rFonts w:asciiTheme="minorHAnsi" w:hAnsiTheme="minorHAnsi" w:cstheme="minorHAnsi"/>
          <w:sz w:val="20"/>
          <w:szCs w:val="20"/>
          <w:lang w:eastAsia="sk-SK"/>
        </w:rPr>
        <w:sym w:font="Symbol" w:char="005D"/>
      </w:r>
    </w:p>
    <w:p w14:paraId="0615A986" w14:textId="0177DE69" w:rsidR="00420230" w:rsidRDefault="00420230" w:rsidP="00420230">
      <w:pPr>
        <w:tabs>
          <w:tab w:val="left" w:pos="344"/>
        </w:tabs>
        <w:autoSpaceDE w:val="0"/>
        <w:spacing w:line="251" w:lineRule="exact"/>
        <w:jc w:val="both"/>
        <w:rPr>
          <w:rFonts w:asciiTheme="minorHAnsi" w:hAnsiTheme="minorHAnsi" w:cstheme="minorHAnsi"/>
          <w:sz w:val="20"/>
          <w:szCs w:val="20"/>
          <w:lang w:eastAsia="sk-SK"/>
        </w:rPr>
      </w:pPr>
    </w:p>
    <w:p w14:paraId="6E9C0ECD" w14:textId="4CD1E82D" w:rsidR="0077748F" w:rsidRDefault="0077748F" w:rsidP="00420230">
      <w:pPr>
        <w:tabs>
          <w:tab w:val="left" w:pos="344"/>
        </w:tabs>
        <w:autoSpaceDE w:val="0"/>
        <w:spacing w:line="251" w:lineRule="exact"/>
        <w:jc w:val="both"/>
        <w:rPr>
          <w:rFonts w:asciiTheme="minorHAnsi" w:hAnsiTheme="minorHAnsi" w:cstheme="minorHAnsi"/>
          <w:sz w:val="20"/>
          <w:szCs w:val="20"/>
          <w:lang w:eastAsia="sk-SK"/>
        </w:rPr>
      </w:pPr>
    </w:p>
    <w:p w14:paraId="2BC4D5B3" w14:textId="77777777" w:rsidR="0077748F" w:rsidRPr="00472C17" w:rsidRDefault="0077748F" w:rsidP="00420230">
      <w:pPr>
        <w:tabs>
          <w:tab w:val="left" w:pos="344"/>
        </w:tabs>
        <w:autoSpaceDE w:val="0"/>
        <w:spacing w:line="251" w:lineRule="exact"/>
        <w:jc w:val="both"/>
        <w:rPr>
          <w:rFonts w:asciiTheme="minorHAnsi" w:hAnsiTheme="minorHAnsi" w:cstheme="minorHAnsi"/>
          <w:sz w:val="20"/>
          <w:szCs w:val="20"/>
          <w:lang w:eastAsia="sk-SK"/>
        </w:rPr>
      </w:pPr>
    </w:p>
    <w:p w14:paraId="08153C12" w14:textId="77777777" w:rsidR="00420230" w:rsidRPr="00472C17" w:rsidRDefault="00420230" w:rsidP="00420230">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31AE2F78" w14:textId="1A18825A" w:rsidR="00420230" w:rsidRPr="00472C17" w:rsidRDefault="00420230" w:rsidP="002F4C0B">
      <w:pPr>
        <w:pStyle w:val="Odsekzoznamu"/>
        <w:numPr>
          <w:ilvl w:val="0"/>
          <w:numId w:val="7"/>
        </w:numPr>
        <w:tabs>
          <w:tab w:val="left" w:pos="344"/>
        </w:tabs>
        <w:autoSpaceDE w:val="0"/>
        <w:spacing w:line="251" w:lineRule="exact"/>
        <w:ind w:left="993" w:hanging="142"/>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p w14:paraId="3C90AD10" w14:textId="77777777" w:rsidR="00420230" w:rsidRDefault="00420230" w:rsidP="00472C17"/>
    <w:sectPr w:rsidR="00420230">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6AE8" w14:textId="77777777" w:rsidR="00C302CD" w:rsidRDefault="00C302CD" w:rsidP="00E5007A">
      <w:r>
        <w:separator/>
      </w:r>
    </w:p>
  </w:endnote>
  <w:endnote w:type="continuationSeparator" w:id="0">
    <w:p w14:paraId="45D3D078" w14:textId="77777777" w:rsidR="00C302CD" w:rsidRDefault="00C302CD"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randon Grotesque Light">
    <w:altName w:val="Calibri"/>
    <w:panose1 w:val="00000000000000000000"/>
    <w:charset w:val="00"/>
    <w:family w:val="swiss"/>
    <w:notTrueType/>
    <w:pitch w:val="variable"/>
    <w:sig w:usb0="A00000AF" w:usb1="5000205B" w:usb2="00000000" w:usb3="00000000" w:csb0="0000009B"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75382931" w:displacedByCustomXml="next"/>
  <w:sdt>
    <w:sdtPr>
      <w:rPr>
        <w:rFonts w:asciiTheme="minorHAnsi" w:hAnsiTheme="minorHAnsi" w:cstheme="minorHAnsi"/>
        <w:sz w:val="16"/>
        <w:szCs w:val="16"/>
      </w:rPr>
      <w:id w:val="1378969021"/>
      <w:docPartObj>
        <w:docPartGallery w:val="Page Numbers (Bottom of Page)"/>
        <w:docPartUnique/>
      </w:docPartObj>
    </w:sdtPr>
    <w:sdtEndPr/>
    <w:sdtContent>
      <w:sdt>
        <w:sdtPr>
          <w:rPr>
            <w:rFonts w:asciiTheme="minorHAnsi" w:hAnsiTheme="minorHAnsi" w:cstheme="minorHAnsi"/>
            <w:sz w:val="16"/>
            <w:szCs w:val="16"/>
          </w:rPr>
          <w:id w:val="1720092725"/>
          <w:docPartObj>
            <w:docPartGallery w:val="Page Numbers (Top of Page)"/>
            <w:docPartUnique/>
          </w:docPartObj>
        </w:sdtPr>
        <w:sdtEndPr/>
        <w:sdtContent>
          <w:p w14:paraId="5629E4A4" w14:textId="77777777" w:rsidR="005E3A0E" w:rsidRPr="0032309D" w:rsidRDefault="0002219B" w:rsidP="00CA7763">
            <w:pPr>
              <w:pStyle w:val="Pta"/>
              <w:tabs>
                <w:tab w:val="clear" w:pos="4536"/>
                <w:tab w:val="clear" w:pos="9072"/>
              </w:tabs>
              <w:ind w:left="-142"/>
              <w:rPr>
                <w:rFonts w:ascii="Cambria" w:hAnsi="Cambria" w:cs="Cambria"/>
                <w:sz w:val="12"/>
                <w:szCs w:val="12"/>
              </w:rPr>
            </w:pPr>
            <w:r>
              <w:rPr>
                <w:noProof/>
                <w:lang w:eastAsia="sk-SK"/>
              </w:rPr>
              <mc:AlternateContent>
                <mc:Choice Requires="wps">
                  <w:drawing>
                    <wp:anchor distT="0" distB="0" distL="114300" distR="114300" simplePos="0" relativeHeight="251666432" behindDoc="0" locked="0" layoutInCell="1" allowOverlap="1" wp14:anchorId="1C039C4B" wp14:editId="68B48EB1">
                      <wp:simplePos x="0" y="0"/>
                      <wp:positionH relativeFrom="margin">
                        <wp:align>center</wp:align>
                      </wp:positionH>
                      <wp:positionV relativeFrom="paragraph">
                        <wp:posOffset>3175</wp:posOffset>
                      </wp:positionV>
                      <wp:extent cx="617220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4F8AD" id="Rovná spojnica 2" o:spid="_x0000_s1026" style="position:absolute;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5pt" to="48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" strokecolor="#bfbfbf [2412]" strokeweight=".25pt">
                      <w10:wrap anchorx="margin"/>
                    </v:line>
                  </w:pict>
                </mc:Fallback>
              </mc:AlternateContent>
            </w:r>
          </w:p>
          <w:p w14:paraId="30D6FA33" w14:textId="74313CB5" w:rsidR="00AF6C64" w:rsidRPr="0064099E" w:rsidRDefault="005E3A0E" w:rsidP="00332BE6">
            <w:pPr>
              <w:pStyle w:val="Pta"/>
              <w:rPr>
                <w:rFonts w:asciiTheme="minorHAnsi" w:hAnsiTheme="minorHAnsi" w:cstheme="minorHAnsi"/>
                <w:sz w:val="16"/>
                <w:szCs w:val="16"/>
              </w:rPr>
            </w:pPr>
            <w:r>
              <w:rPr>
                <w:rFonts w:asciiTheme="minorHAnsi" w:hAnsiTheme="minorHAnsi" w:cstheme="minorHAnsi"/>
                <w:sz w:val="16"/>
                <w:szCs w:val="16"/>
              </w:rPr>
              <w:t>Súťažné podklady:</w:t>
            </w:r>
            <w:r w:rsidR="00332BE6">
              <w:rPr>
                <w:rFonts w:asciiTheme="minorHAnsi" w:hAnsiTheme="minorHAnsi" w:cstheme="minorHAnsi"/>
                <w:sz w:val="16"/>
                <w:szCs w:val="16"/>
              </w:rPr>
              <w:tab/>
            </w:r>
            <w:r w:rsidR="00332BE6">
              <w:rPr>
                <w:rFonts w:asciiTheme="minorHAnsi" w:hAnsiTheme="minorHAnsi" w:cstheme="minorHAnsi"/>
                <w:sz w:val="16"/>
                <w:szCs w:val="16"/>
              </w:rPr>
              <w:tab/>
            </w:r>
            <w:r>
              <w:rPr>
                <w:rFonts w:asciiTheme="minorHAnsi" w:hAnsiTheme="minorHAnsi" w:cstheme="minorHAnsi"/>
                <w:sz w:val="16"/>
                <w:szCs w:val="16"/>
              </w:rPr>
              <w:t xml:space="preserve"> </w:t>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cstheme="minorHAnsi"/>
                <w:b/>
                <w:bCs/>
                <w:sz w:val="16"/>
                <w:szCs w:val="16"/>
              </w:rPr>
              <w:t>31</w:t>
            </w:r>
            <w:r w:rsidRPr="00C000EA">
              <w:rPr>
                <w:rFonts w:asciiTheme="minorHAnsi" w:hAnsiTheme="minorHAnsi" w:cstheme="minorHAnsi"/>
                <w:b/>
                <w:bCs/>
                <w:sz w:val="16"/>
                <w:szCs w:val="16"/>
              </w:rPr>
              <w:fldChar w:fldCharType="end"/>
            </w:r>
          </w:p>
          <w:bookmarkEnd w:id="2" w:displacedByCustomXml="nex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8A0864">
            <w:pPr>
              <w:pStyle w:val="Pta"/>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3B1EEE0E">
                      <wp:simplePos x="0" y="0"/>
                      <wp:positionH relativeFrom="margin">
                        <wp:posOffset>-130175</wp:posOffset>
                      </wp:positionH>
                      <wp:positionV relativeFrom="paragraph">
                        <wp:posOffset>24130</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11E2D"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082835B4" w14:textId="46FF3D5D" w:rsidR="008A0864" w:rsidRDefault="00C000EA" w:rsidP="008A0864">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42F60980" w14:textId="32301C17" w:rsidR="00BC3C49" w:rsidRPr="0032309D" w:rsidRDefault="000B3D93" w:rsidP="00CA7763">
            <w:pPr>
              <w:pStyle w:val="Pta"/>
              <w:tabs>
                <w:tab w:val="clear" w:pos="9072"/>
                <w:tab w:val="right" w:pos="9751"/>
              </w:tabs>
              <w:rPr>
                <w:rFonts w:asciiTheme="minorHAnsi" w:hAnsiTheme="minorHAnsi" w:cstheme="minorHAnsi"/>
                <w:sz w:val="16"/>
                <w:szCs w:val="16"/>
              </w:rPr>
            </w:pPr>
            <w:r w:rsidRPr="00F06BD9">
              <w:rPr>
                <w:rFonts w:asciiTheme="minorHAnsi" w:hAnsiTheme="minorHAnsi" w:cstheme="minorHAnsi"/>
                <w:b/>
                <w:bCs/>
                <w:sz w:val="16"/>
                <w:szCs w:val="16"/>
              </w:rPr>
              <w:t>„</w:t>
            </w:r>
            <w:r w:rsidRPr="00F06BD9">
              <w:rPr>
                <w:rFonts w:asciiTheme="minorHAnsi" w:hAnsiTheme="minorHAnsi" w:cstheme="minorHAnsi"/>
                <w:b/>
                <w:sz w:val="16"/>
                <w:szCs w:val="16"/>
              </w:rPr>
              <w:t xml:space="preserve">Stredná odborná škola - </w:t>
            </w:r>
            <w:proofErr w:type="spellStart"/>
            <w:r w:rsidRPr="00F06BD9">
              <w:rPr>
                <w:rFonts w:asciiTheme="minorHAnsi" w:hAnsiTheme="minorHAnsi" w:cstheme="minorHAnsi"/>
                <w:b/>
                <w:sz w:val="16"/>
                <w:szCs w:val="16"/>
              </w:rPr>
              <w:t>Szakközépiskola</w:t>
            </w:r>
            <w:proofErr w:type="spellEnd"/>
            <w:r w:rsidRPr="00F06BD9">
              <w:rPr>
                <w:rFonts w:asciiTheme="minorHAnsi" w:hAnsiTheme="minorHAnsi" w:cstheme="minorHAnsi"/>
                <w:b/>
                <w:sz w:val="16"/>
                <w:szCs w:val="16"/>
              </w:rPr>
              <w:t xml:space="preserve"> Tornaľa – modernizácia odborného</w:t>
            </w:r>
            <w:r>
              <w:rPr>
                <w:rFonts w:asciiTheme="minorHAnsi" w:hAnsiTheme="minorHAnsi" w:cstheme="minorHAnsi"/>
                <w:b/>
                <w:sz w:val="16"/>
                <w:szCs w:val="16"/>
              </w:rPr>
              <w:t xml:space="preserve"> </w:t>
            </w:r>
            <w:r w:rsidRPr="00F06BD9">
              <w:rPr>
                <w:rFonts w:asciiTheme="minorHAnsi" w:hAnsiTheme="minorHAnsi" w:cstheme="minorHAnsi"/>
                <w:b/>
                <w:sz w:val="16"/>
                <w:szCs w:val="16"/>
              </w:rPr>
              <w:t>vzdelávania</w:t>
            </w:r>
            <w:r w:rsidRPr="008A0864">
              <w:rPr>
                <w:rFonts w:asciiTheme="minorHAnsi" w:hAnsiTheme="minorHAnsi" w:cstheme="minorHAnsi"/>
                <w:b/>
                <w:bCs/>
                <w:sz w:val="16"/>
                <w:szCs w:val="16"/>
              </w:rPr>
              <w:t>“</w:t>
            </w:r>
            <w:r w:rsidR="008A0864">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CC0AA" w14:textId="77777777" w:rsidR="00C302CD" w:rsidRDefault="00C302CD" w:rsidP="00E5007A">
      <w:r>
        <w:separator/>
      </w:r>
    </w:p>
  </w:footnote>
  <w:footnote w:type="continuationSeparator" w:id="0">
    <w:p w14:paraId="0DDD0C01" w14:textId="77777777" w:rsidR="00C302CD" w:rsidRDefault="00C302CD" w:rsidP="00E5007A">
      <w:r>
        <w:continuationSeparator/>
      </w:r>
    </w:p>
  </w:footnote>
  <w:footnote w:id="1">
    <w:p w14:paraId="7C205DED" w14:textId="265199EB" w:rsidR="00AF6C64" w:rsidRPr="005D7D68" w:rsidRDefault="00AF6C64" w:rsidP="005D7D68">
      <w:pPr>
        <w:pStyle w:val="Textpoznmkypodiarou"/>
        <w:jc w:val="both"/>
        <w:rPr>
          <w:sz w:val="14"/>
          <w:szCs w:val="14"/>
          <w:lang w:val="sk-SK"/>
        </w:rPr>
      </w:pPr>
      <w:r w:rsidRPr="005D7D68">
        <w:rPr>
          <w:rStyle w:val="Odkaznapoznmkupodiarou"/>
          <w:sz w:val="14"/>
          <w:szCs w:val="14"/>
          <w:lang w:val="sk-SK"/>
        </w:rPr>
        <w:footnoteRef/>
      </w:r>
      <w:r w:rsidRPr="005D7D68">
        <w:rPr>
          <w:sz w:val="14"/>
          <w:szCs w:val="14"/>
          <w:lang w:val="sk-SK"/>
        </w:rPr>
        <w:t xml:space="preserve"> Údaje o </w:t>
      </w:r>
      <w:r w:rsidR="005D7D68">
        <w:rPr>
          <w:sz w:val="14"/>
          <w:szCs w:val="14"/>
          <w:lang w:val="sk-SK"/>
        </w:rPr>
        <w:t>o</w:t>
      </w:r>
      <w:r w:rsidRPr="005D7D68">
        <w:rPr>
          <w:sz w:val="14"/>
          <w:szCs w:val="14"/>
          <w:lang w:val="sk-SK"/>
        </w:rPr>
        <w:t>sobe oprávnenej konať za subdodávateľa v rozsahu meno a priezvisko, adresa pobytu, dátum narodenia budú doplnené úspešným uchádzačom najneskôr v čase podpisu zmluvy.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382890"/>
  <w:bookmarkStart w:id="1" w:name="_Hlk75382891"/>
  <w:p w14:paraId="125AF80B" w14:textId="1B776AD1" w:rsidR="00DA07E5" w:rsidRPr="00DA07E5" w:rsidRDefault="00DA07E5" w:rsidP="00DA07E5">
    <w:pPr>
      <w:pStyle w:val="Hlavika"/>
      <w:tabs>
        <w:tab w:val="right" w:pos="9354"/>
      </w:tabs>
      <w:jc w:val="right"/>
      <w:rPr>
        <w:rFonts w:ascii="Calibri" w:hAnsi="Calibri" w:cs="Arial"/>
        <w:sz w:val="22"/>
        <w:szCs w:val="22"/>
      </w:rPr>
    </w:pPr>
    <w:r w:rsidRPr="00A97D0C">
      <w:rPr>
        <w:rFonts w:asciiTheme="minorHAnsi" w:hAnsiTheme="minorHAnsi" w:cstheme="minorHAnsi"/>
        <w:noProof/>
        <w:sz w:val="22"/>
        <w:szCs w:val="22"/>
        <w:lang w:eastAsia="sk-SK"/>
      </w:rPr>
      <mc:AlternateContent>
        <mc:Choice Requires="wps">
          <w:drawing>
            <wp:anchor distT="0" distB="0" distL="114300" distR="114300" simplePos="0" relativeHeight="251659264" behindDoc="0" locked="0" layoutInCell="1" allowOverlap="0" wp14:anchorId="637C255E" wp14:editId="28BD0665">
              <wp:simplePos x="0" y="0"/>
              <wp:positionH relativeFrom="column">
                <wp:posOffset>542925</wp:posOffset>
              </wp:positionH>
              <wp:positionV relativeFrom="paragraph">
                <wp:posOffset>-76200</wp:posOffset>
              </wp:positionV>
              <wp:extent cx="2125980" cy="487680"/>
              <wp:effectExtent l="0" t="0" r="0" b="762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C255E" id="_x0000_t202" coordsize="21600,21600" o:spt="202" path="m,l,21600r21600,l21600,xe">
              <v:stroke joinstyle="miter"/>
              <v:path gradientshapeok="t" o:connecttype="rect"/>
            </v:shapetype>
            <v:shape id="Text Box 65" o:spid="_x0000_s1026" type="#_x0000_t202" style="position:absolute;left:0;text-align:left;margin-left:42.75pt;margin-top:-6pt;width:167.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" o:allowoverlap="f" filled="f" stroked="f">
              <v:textbo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v:textbox>
            </v:shape>
          </w:pict>
        </mc:Fallback>
      </mc:AlternateContent>
    </w:r>
    <w:r w:rsidRPr="00A97D0C">
      <w:rPr>
        <w:rFonts w:asciiTheme="minorHAnsi" w:hAnsiTheme="minorHAnsi" w:cstheme="minorHAnsi"/>
        <w:noProof/>
        <w:sz w:val="22"/>
        <w:szCs w:val="22"/>
        <w:lang w:eastAsia="sk-SK"/>
      </w:rPr>
      <w:drawing>
        <wp:anchor distT="0" distB="0" distL="114300" distR="114300" simplePos="0" relativeHeight="251660288" behindDoc="0" locked="0" layoutInCell="1" allowOverlap="0" wp14:anchorId="55E8B16C" wp14:editId="502B2005">
          <wp:simplePos x="0" y="0"/>
          <wp:positionH relativeFrom="column">
            <wp:posOffset>55880</wp:posOffset>
          </wp:positionH>
          <wp:positionV relativeFrom="paragraph">
            <wp:posOffset>-83820</wp:posOffset>
          </wp:positionV>
          <wp:extent cx="476885" cy="506730"/>
          <wp:effectExtent l="0" t="0" r="0" b="7620"/>
          <wp:wrapNone/>
          <wp:docPr id="22" name="Obrázok 2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07E5">
      <w:rPr>
        <w:rFonts w:asciiTheme="minorHAnsi" w:hAnsiTheme="minorHAnsi" w:cstheme="minorHAnsi"/>
        <w:sz w:val="22"/>
        <w:szCs w:val="22"/>
      </w:rPr>
      <w:t>Nám. SNP 23</w:t>
    </w:r>
  </w:p>
  <w:p w14:paraId="46EA8494" w14:textId="77777777" w:rsidR="00DA07E5" w:rsidRPr="00DA07E5" w:rsidRDefault="00DA07E5" w:rsidP="00DA07E5">
    <w:pPr>
      <w:pStyle w:val="Hlavika"/>
      <w:tabs>
        <w:tab w:val="right" w:pos="9354"/>
      </w:tabs>
      <w:jc w:val="right"/>
      <w:rPr>
        <w:rFonts w:asciiTheme="minorHAnsi" w:hAnsiTheme="minorHAnsi" w:cstheme="minorHAnsi"/>
        <w:sz w:val="22"/>
        <w:szCs w:val="22"/>
      </w:rPr>
    </w:pPr>
    <w:r w:rsidRPr="00DA07E5">
      <w:rPr>
        <w:rFonts w:asciiTheme="minorHAnsi" w:hAnsiTheme="minorHAnsi" w:cstheme="minorHAnsi"/>
        <w:sz w:val="22"/>
        <w:szCs w:val="22"/>
      </w:rPr>
      <w:t>974 01 Banská Bystrica</w:t>
    </w:r>
  </w:p>
  <w:bookmarkEnd w:id="0"/>
  <w:bookmarkEnd w:id="1"/>
  <w:p w14:paraId="3D05C7B9" w14:textId="6889FECC" w:rsidR="00AF6C64" w:rsidRPr="00A97D0C" w:rsidRDefault="00C47007" w:rsidP="00C47007">
    <w:pPr>
      <w:pStyle w:val="Hlavika"/>
      <w:tabs>
        <w:tab w:val="clear" w:pos="4536"/>
        <w:tab w:val="left" w:pos="5112"/>
        <w:tab w:val="right" w:pos="9780"/>
      </w:tabs>
      <w:spacing w:line="264" w:lineRule="auto"/>
      <w:ind w:firstLine="482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DA07E5" w:rsidRPr="00DA07E5">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79C8C51C" wp14:editId="75F5C10B">
              <wp:simplePos x="0" y="0"/>
              <wp:positionH relativeFrom="column">
                <wp:posOffset>32385</wp:posOffset>
              </wp:positionH>
              <wp:positionV relativeFrom="paragraph">
                <wp:posOffset>184785</wp:posOffset>
              </wp:positionV>
              <wp:extent cx="6217920" cy="0"/>
              <wp:effectExtent l="0" t="0" r="0" b="0"/>
              <wp:wrapNone/>
              <wp:docPr id="4" name="Rovná spojnica 4"/>
              <wp:cNvGraphicFramePr/>
              <a:graphic xmlns:a="http://schemas.openxmlformats.org/drawingml/2006/main">
                <a:graphicData uri="http://schemas.microsoft.com/office/word/2010/wordprocessingShape">
                  <wps:wsp>
                    <wps:cNvCnPr/>
                    <wps:spPr>
                      <a:xfrm>
                        <a:off x="0" y="0"/>
                        <a:ext cx="6217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E2323" id="Rovná spojnica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14.55pt" to="492.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" strokecolor="black [3213]"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A035" w14:textId="12E2231C" w:rsidR="0002219B" w:rsidRDefault="0002219B" w:rsidP="0002219B">
    <w:pPr>
      <w:pStyle w:val="Hlavika"/>
      <w:pBdr>
        <w:bottom w:val="single" w:sz="12" w:space="1" w:color="auto"/>
      </w:pBdr>
      <w:rPr>
        <w:rFonts w:ascii="Calibri" w:hAnsi="Calibri" w:cs="Calibri"/>
        <w:sz w:val="20"/>
      </w:rPr>
    </w:pPr>
  </w:p>
  <w:p w14:paraId="086998C1" w14:textId="77777777" w:rsidR="0002219B" w:rsidRPr="00BB7A9D" w:rsidRDefault="0002219B" w:rsidP="0002219B">
    <w:pPr>
      <w:pStyle w:val="Hlavika"/>
      <w:pBdr>
        <w:bottom w:val="single" w:sz="12" w:space="1" w:color="auto"/>
      </w:pBdr>
      <w:rPr>
        <w:rFonts w:ascii="Calibri" w:hAnsi="Calibri" w:cs="Calibri"/>
        <w:sz w:val="20"/>
      </w:rPr>
    </w:pPr>
  </w:p>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8350C"/>
    <w:multiLevelType w:val="hybridMultilevel"/>
    <w:tmpl w:val="0A92F948"/>
    <w:lvl w:ilvl="0" w:tplc="041B000B">
      <w:start w:val="1"/>
      <w:numFmt w:val="bullet"/>
      <w:lvlText w:val=""/>
      <w:lvlJc w:val="left"/>
      <w:pPr>
        <w:ind w:left="1512" w:hanging="360"/>
      </w:pPr>
      <w:rPr>
        <w:rFonts w:ascii="Wingdings" w:hAnsi="Wingdings"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5"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5F76EA"/>
    <w:multiLevelType w:val="multilevel"/>
    <w:tmpl w:val="471ED88A"/>
    <w:lvl w:ilvl="0">
      <w:start w:val="4"/>
      <w:numFmt w:val="decimal"/>
      <w:lvlText w:val="%1."/>
      <w:lvlJc w:val="left"/>
      <w:pPr>
        <w:ind w:left="468" w:hanging="468"/>
      </w:pPr>
      <w:rPr>
        <w:rFonts w:hint="default"/>
      </w:rPr>
    </w:lvl>
    <w:lvl w:ilvl="1">
      <w:start w:val="1"/>
      <w:numFmt w:val="decimal"/>
      <w:lvlText w:val="%1.%2."/>
      <w:lvlJc w:val="left"/>
      <w:pPr>
        <w:ind w:left="0" w:firstLine="0"/>
      </w:pPr>
      <w:rPr>
        <w:rFonts w:asciiTheme="minorHAnsi" w:hAnsiTheme="minorHAnsi" w:cstheme="minorHAnsi"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0FCE0E87"/>
    <w:multiLevelType w:val="hybridMultilevel"/>
    <w:tmpl w:val="C2CA660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FD51E5F"/>
    <w:multiLevelType w:val="multilevel"/>
    <w:tmpl w:val="55668A6E"/>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heme="minorHAnsi" w:hint="default"/>
        <w:sz w:val="20"/>
        <w:szCs w:val="20"/>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1B47B6"/>
    <w:multiLevelType w:val="multilevel"/>
    <w:tmpl w:val="3E4C7B70"/>
    <w:lvl w:ilvl="0">
      <w:start w:val="1"/>
      <w:numFmt w:val="decimal"/>
      <w:lvlText w:val="%1."/>
      <w:lvlJc w:val="left"/>
      <w:pPr>
        <w:ind w:left="360" w:hanging="360"/>
      </w:pPr>
      <w:rPr>
        <w:rFonts w:asciiTheme="minorHAnsi" w:hAnsiTheme="minorHAnsi" w:cstheme="minorHAnsi" w:hint="default"/>
        <w:b/>
        <w:bCs/>
        <w:sz w:val="20"/>
        <w:szCs w:val="2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98E6A6E"/>
    <w:multiLevelType w:val="hybridMultilevel"/>
    <w:tmpl w:val="7C38E464"/>
    <w:lvl w:ilvl="0" w:tplc="041B0017">
      <w:start w:val="1"/>
      <w:numFmt w:val="lowerLetter"/>
      <w:lvlText w:val="%1)"/>
      <w:lvlJc w:val="left"/>
      <w:pPr>
        <w:ind w:left="720" w:hanging="360"/>
      </w:pPr>
      <w:rPr>
        <w:rFonts w:hint="default"/>
      </w:rPr>
    </w:lvl>
    <w:lvl w:ilvl="1" w:tplc="4DC85EAC">
      <w:start w:val="1"/>
      <w:numFmt w:val="upperLetter"/>
      <w:lvlText w:val="%2)"/>
      <w:lvlJc w:val="left"/>
      <w:pPr>
        <w:ind w:left="1440" w:hanging="360"/>
      </w:pPr>
      <w:rPr>
        <w:rFonts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E372509"/>
    <w:multiLevelType w:val="hybridMultilevel"/>
    <w:tmpl w:val="1908CB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7"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379622E0"/>
    <w:multiLevelType w:val="hybridMultilevel"/>
    <w:tmpl w:val="51F45736"/>
    <w:lvl w:ilvl="0" w:tplc="F766CE5C">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886114"/>
    <w:multiLevelType w:val="multilevel"/>
    <w:tmpl w:val="4F2EFFE6"/>
    <w:lvl w:ilvl="0">
      <w:start w:val="1"/>
      <w:numFmt w:val="decimal"/>
      <w:lvlText w:val="%1."/>
      <w:lvlJc w:val="left"/>
      <w:pPr>
        <w:ind w:left="360" w:hanging="360"/>
      </w:pPr>
      <w:rPr>
        <w:rFonts w:hint="default"/>
      </w:rPr>
    </w:lvl>
    <w:lvl w:ilvl="1">
      <w:start w:val="1"/>
      <w:numFmt w:val="decimal"/>
      <w:lvlText w:val="%1.%2."/>
      <w:lvlJc w:val="left"/>
      <w:pPr>
        <w:ind w:left="0" w:firstLine="0"/>
      </w:pPr>
      <w:rPr>
        <w:rFonts w:asciiTheme="minorHAnsi" w:hAnsiTheme="minorHAnsi" w:cstheme="minorHAnsi"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90D1692"/>
    <w:multiLevelType w:val="hybridMultilevel"/>
    <w:tmpl w:val="E7320776"/>
    <w:lvl w:ilvl="0" w:tplc="8F66B006">
      <w:start w:val="1"/>
      <w:numFmt w:val="lowerLetter"/>
      <w:lvlText w:val="%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7"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8" w15:restartNumberingAfterBreak="0">
    <w:nsid w:val="63754CAA"/>
    <w:multiLevelType w:val="hybridMultilevel"/>
    <w:tmpl w:val="CCC67EE2"/>
    <w:lvl w:ilvl="0" w:tplc="229ADEFE">
      <w:start w:val="7"/>
      <w:numFmt w:val="bullet"/>
      <w:lvlText w:val="-"/>
      <w:lvlJc w:val="left"/>
      <w:pPr>
        <w:ind w:left="2992" w:hanging="360"/>
      </w:pPr>
      <w:rPr>
        <w:rFonts w:ascii="Arial" w:eastAsia="Times New Roman" w:hAnsi="Arial" w:cs="Arial" w:hint="default"/>
        <w:b w:val="0"/>
        <w:bCs w:val="0"/>
        <w:sz w:val="20"/>
        <w:szCs w:val="20"/>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29" w15:restartNumberingAfterBreak="0">
    <w:nsid w:val="66A7647E"/>
    <w:multiLevelType w:val="hybridMultilevel"/>
    <w:tmpl w:val="82D6C520"/>
    <w:lvl w:ilvl="0" w:tplc="CE04F2D4">
      <w:start w:val="1"/>
      <w:numFmt w:val="decimal"/>
      <w:lvlText w:val="%1."/>
      <w:lvlJc w:val="left"/>
      <w:pPr>
        <w:ind w:left="720" w:hanging="360"/>
      </w:pPr>
      <w:rPr>
        <w:rFonts w:hint="default"/>
        <w:b w:val="0"/>
        <w:bCs/>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6D6920"/>
    <w:multiLevelType w:val="multilevel"/>
    <w:tmpl w:val="DADE1D50"/>
    <w:lvl w:ilvl="0">
      <w:start w:val="2"/>
      <w:numFmt w:val="decimal"/>
      <w:lvlText w:val="%1."/>
      <w:lvlJc w:val="left"/>
      <w:pPr>
        <w:ind w:left="360" w:hanging="360"/>
      </w:pPr>
      <w:rPr>
        <w:rFonts w:hint="default"/>
        <w:sz w:val="20"/>
      </w:rPr>
    </w:lvl>
    <w:lvl w:ilvl="1">
      <w:start w:val="1"/>
      <w:numFmt w:val="decimal"/>
      <w:lvlText w:val="%1.%2."/>
      <w:lvlJc w:val="left"/>
      <w:pPr>
        <w:ind w:left="0" w:firstLine="0"/>
      </w:pPr>
      <w:rPr>
        <w:rFonts w:hint="default"/>
        <w:b w:val="0"/>
        <w:bCs w:val="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1"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2"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4" w15:restartNumberingAfterBreak="0">
    <w:nsid w:val="74CF700B"/>
    <w:multiLevelType w:val="hybridMultilevel"/>
    <w:tmpl w:val="958CB7CC"/>
    <w:lvl w:ilvl="0" w:tplc="041B0015">
      <w:start w:val="1"/>
      <w:numFmt w:val="upperLetter"/>
      <w:lvlText w:val="%1."/>
      <w:lvlJc w:val="left"/>
      <w:pPr>
        <w:ind w:left="1080" w:hanging="360"/>
      </w:pPr>
    </w:lvl>
    <w:lvl w:ilvl="1" w:tplc="4DC85EAC">
      <w:start w:val="1"/>
      <w:numFmt w:val="upperLetter"/>
      <w:lvlText w:val="%2)"/>
      <w:lvlJc w:val="left"/>
      <w:pPr>
        <w:ind w:left="1800" w:hanging="360"/>
      </w:pPr>
      <w:rPr>
        <w:rFonts w:hint="default"/>
        <w:b/>
        <w:bCs/>
        <w:sz w:val="20"/>
        <w:szCs w:val="20"/>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num w:numId="1">
    <w:abstractNumId w:val="33"/>
  </w:num>
  <w:num w:numId="2">
    <w:abstractNumId w:val="21"/>
  </w:num>
  <w:num w:numId="3">
    <w:abstractNumId w:val="26"/>
  </w:num>
  <w:num w:numId="4">
    <w:abstractNumId w:val="3"/>
  </w:num>
  <w:num w:numId="5">
    <w:abstractNumId w:val="16"/>
  </w:num>
  <w:num w:numId="6">
    <w:abstractNumId w:val="11"/>
  </w:num>
  <w:num w:numId="7">
    <w:abstractNumId w:val="28"/>
  </w:num>
  <w:num w:numId="8">
    <w:abstractNumId w:val="10"/>
  </w:num>
  <w:num w:numId="9">
    <w:abstractNumId w:val="27"/>
  </w:num>
  <w:num w:numId="10">
    <w:abstractNumId w:val="31"/>
  </w:num>
  <w:num w:numId="11">
    <w:abstractNumId w:val="22"/>
  </w:num>
  <w:num w:numId="12">
    <w:abstractNumId w:val="20"/>
  </w:num>
  <w:num w:numId="13">
    <w:abstractNumId w:val="36"/>
  </w:num>
  <w:num w:numId="14">
    <w:abstractNumId w:val="13"/>
  </w:num>
  <w:num w:numId="15">
    <w:abstractNumId w:val="14"/>
  </w:num>
  <w:num w:numId="16">
    <w:abstractNumId w:val="6"/>
  </w:num>
  <w:num w:numId="17">
    <w:abstractNumId w:val="30"/>
  </w:num>
  <w:num w:numId="18">
    <w:abstractNumId w:val="23"/>
  </w:num>
  <w:num w:numId="19">
    <w:abstractNumId w:val="29"/>
  </w:num>
  <w:num w:numId="20">
    <w:abstractNumId w:val="32"/>
  </w:num>
  <w:num w:numId="21">
    <w:abstractNumId w:val="8"/>
  </w:num>
  <w:num w:numId="22">
    <w:abstractNumId w:val="19"/>
  </w:num>
  <w:num w:numId="23">
    <w:abstractNumId w:val="7"/>
  </w:num>
  <w:num w:numId="24">
    <w:abstractNumId w:val="25"/>
  </w:num>
  <w:num w:numId="25">
    <w:abstractNumId w:val="34"/>
  </w:num>
  <w:num w:numId="26">
    <w:abstractNumId w:val="12"/>
  </w:num>
  <w:num w:numId="27">
    <w:abstractNumId w:val="18"/>
  </w:num>
  <w:num w:numId="28">
    <w:abstractNumId w:val="9"/>
  </w:num>
  <w:num w:numId="29">
    <w:abstractNumId w:val="2"/>
  </w:num>
  <w:num w:numId="30">
    <w:abstractNumId w:val="35"/>
  </w:num>
  <w:num w:numId="31">
    <w:abstractNumId w:val="24"/>
  </w:num>
  <w:num w:numId="32">
    <w:abstractNumId w:val="17"/>
  </w:num>
  <w:num w:numId="33">
    <w:abstractNumId w:val="5"/>
  </w:num>
  <w:num w:numId="34">
    <w:abstractNumId w:val="4"/>
  </w:num>
  <w:num w:numId="35">
    <w:abstractNumId w:val="15"/>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kiačová Jana">
    <w15:presenceInfo w15:providerId="AD" w15:userId="S::jfekiacova@bbsk.sk::5edb436a-46ad-4741-8ccd-9c04bf2fe4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07A"/>
    <w:rsid w:val="00002979"/>
    <w:rsid w:val="000072F8"/>
    <w:rsid w:val="0002219B"/>
    <w:rsid w:val="000265E6"/>
    <w:rsid w:val="00033BC0"/>
    <w:rsid w:val="00033F5E"/>
    <w:rsid w:val="000409C1"/>
    <w:rsid w:val="00040FE1"/>
    <w:rsid w:val="00045C9F"/>
    <w:rsid w:val="00045EA9"/>
    <w:rsid w:val="0004787B"/>
    <w:rsid w:val="00053E4D"/>
    <w:rsid w:val="00056C6A"/>
    <w:rsid w:val="00060EF9"/>
    <w:rsid w:val="00062376"/>
    <w:rsid w:val="00062642"/>
    <w:rsid w:val="000731EA"/>
    <w:rsid w:val="00075781"/>
    <w:rsid w:val="0008185D"/>
    <w:rsid w:val="00084A64"/>
    <w:rsid w:val="00091FFA"/>
    <w:rsid w:val="00093DF6"/>
    <w:rsid w:val="00094251"/>
    <w:rsid w:val="0009768A"/>
    <w:rsid w:val="000A2438"/>
    <w:rsid w:val="000A2F64"/>
    <w:rsid w:val="000B3D93"/>
    <w:rsid w:val="000B65FE"/>
    <w:rsid w:val="000B7133"/>
    <w:rsid w:val="000C2A1F"/>
    <w:rsid w:val="000D34FE"/>
    <w:rsid w:val="000D53A7"/>
    <w:rsid w:val="000D68E0"/>
    <w:rsid w:val="000D72E8"/>
    <w:rsid w:val="000E1C9F"/>
    <w:rsid w:val="000E3506"/>
    <w:rsid w:val="000E7D08"/>
    <w:rsid w:val="000F27FC"/>
    <w:rsid w:val="000F2CAB"/>
    <w:rsid w:val="001138CC"/>
    <w:rsid w:val="00122B8D"/>
    <w:rsid w:val="001237A3"/>
    <w:rsid w:val="00124D7E"/>
    <w:rsid w:val="00130117"/>
    <w:rsid w:val="0013141F"/>
    <w:rsid w:val="001334CE"/>
    <w:rsid w:val="00134B04"/>
    <w:rsid w:val="00134FEE"/>
    <w:rsid w:val="00135580"/>
    <w:rsid w:val="0014244F"/>
    <w:rsid w:val="00144443"/>
    <w:rsid w:val="001476B1"/>
    <w:rsid w:val="00147D1F"/>
    <w:rsid w:val="00156C47"/>
    <w:rsid w:val="00161B22"/>
    <w:rsid w:val="001627DA"/>
    <w:rsid w:val="00166973"/>
    <w:rsid w:val="00166FB0"/>
    <w:rsid w:val="0017091F"/>
    <w:rsid w:val="00172B93"/>
    <w:rsid w:val="00174011"/>
    <w:rsid w:val="001844CC"/>
    <w:rsid w:val="001A2414"/>
    <w:rsid w:val="001A35B9"/>
    <w:rsid w:val="001A3967"/>
    <w:rsid w:val="001A39CC"/>
    <w:rsid w:val="001A5498"/>
    <w:rsid w:val="001A639A"/>
    <w:rsid w:val="001A676C"/>
    <w:rsid w:val="001B6EBB"/>
    <w:rsid w:val="001B706A"/>
    <w:rsid w:val="001B7E4B"/>
    <w:rsid w:val="001C04F5"/>
    <w:rsid w:val="001C27E8"/>
    <w:rsid w:val="001C4533"/>
    <w:rsid w:val="001C5ADA"/>
    <w:rsid w:val="001D079B"/>
    <w:rsid w:val="001D2BA5"/>
    <w:rsid w:val="001D4A30"/>
    <w:rsid w:val="001D5316"/>
    <w:rsid w:val="001D766A"/>
    <w:rsid w:val="001E0EC3"/>
    <w:rsid w:val="001E75F4"/>
    <w:rsid w:val="001F1345"/>
    <w:rsid w:val="00203C5A"/>
    <w:rsid w:val="0021376F"/>
    <w:rsid w:val="00216CA5"/>
    <w:rsid w:val="00221D4C"/>
    <w:rsid w:val="00222A2A"/>
    <w:rsid w:val="0022309D"/>
    <w:rsid w:val="002352B0"/>
    <w:rsid w:val="00241F75"/>
    <w:rsid w:val="002562F3"/>
    <w:rsid w:val="00264F6F"/>
    <w:rsid w:val="002700CD"/>
    <w:rsid w:val="0027268F"/>
    <w:rsid w:val="00273608"/>
    <w:rsid w:val="002800D8"/>
    <w:rsid w:val="00284864"/>
    <w:rsid w:val="00290188"/>
    <w:rsid w:val="002903FC"/>
    <w:rsid w:val="002918A8"/>
    <w:rsid w:val="002968EF"/>
    <w:rsid w:val="00297D3D"/>
    <w:rsid w:val="002A0C90"/>
    <w:rsid w:val="002A170D"/>
    <w:rsid w:val="002A23B3"/>
    <w:rsid w:val="002A4562"/>
    <w:rsid w:val="002A5E0E"/>
    <w:rsid w:val="002A726E"/>
    <w:rsid w:val="002A7EED"/>
    <w:rsid w:val="002B00C0"/>
    <w:rsid w:val="002B2799"/>
    <w:rsid w:val="002B6D80"/>
    <w:rsid w:val="002C1CED"/>
    <w:rsid w:val="002D0F46"/>
    <w:rsid w:val="002D330F"/>
    <w:rsid w:val="002E23CF"/>
    <w:rsid w:val="002E645A"/>
    <w:rsid w:val="002F0C3D"/>
    <w:rsid w:val="002F141E"/>
    <w:rsid w:val="002F4C0B"/>
    <w:rsid w:val="00305F62"/>
    <w:rsid w:val="00306F3A"/>
    <w:rsid w:val="00310804"/>
    <w:rsid w:val="0031554B"/>
    <w:rsid w:val="00316B7D"/>
    <w:rsid w:val="0032309D"/>
    <w:rsid w:val="00323D77"/>
    <w:rsid w:val="00324BAD"/>
    <w:rsid w:val="00327C11"/>
    <w:rsid w:val="00332596"/>
    <w:rsid w:val="00332BE6"/>
    <w:rsid w:val="003333FD"/>
    <w:rsid w:val="00352AEF"/>
    <w:rsid w:val="00353D32"/>
    <w:rsid w:val="00356146"/>
    <w:rsid w:val="0035647C"/>
    <w:rsid w:val="003613C5"/>
    <w:rsid w:val="00362032"/>
    <w:rsid w:val="003630AF"/>
    <w:rsid w:val="00367CB4"/>
    <w:rsid w:val="003703F6"/>
    <w:rsid w:val="00374B1C"/>
    <w:rsid w:val="00376142"/>
    <w:rsid w:val="00376F1F"/>
    <w:rsid w:val="00382183"/>
    <w:rsid w:val="0038224D"/>
    <w:rsid w:val="00382C9B"/>
    <w:rsid w:val="003A2466"/>
    <w:rsid w:val="003A407D"/>
    <w:rsid w:val="003A59A7"/>
    <w:rsid w:val="003B1D77"/>
    <w:rsid w:val="003B2059"/>
    <w:rsid w:val="003C51F9"/>
    <w:rsid w:val="003C70A4"/>
    <w:rsid w:val="003D0CF0"/>
    <w:rsid w:val="003D1988"/>
    <w:rsid w:val="003D2827"/>
    <w:rsid w:val="003D2D7B"/>
    <w:rsid w:val="003D3331"/>
    <w:rsid w:val="003D4E93"/>
    <w:rsid w:val="003E2380"/>
    <w:rsid w:val="003E69FA"/>
    <w:rsid w:val="00401EB2"/>
    <w:rsid w:val="004020ED"/>
    <w:rsid w:val="0040299A"/>
    <w:rsid w:val="00402DBF"/>
    <w:rsid w:val="004125AC"/>
    <w:rsid w:val="00414479"/>
    <w:rsid w:val="00420230"/>
    <w:rsid w:val="004209EB"/>
    <w:rsid w:val="004226CC"/>
    <w:rsid w:val="00426A36"/>
    <w:rsid w:val="00433F5C"/>
    <w:rsid w:val="00434F5C"/>
    <w:rsid w:val="0043576D"/>
    <w:rsid w:val="004432F9"/>
    <w:rsid w:val="0045664E"/>
    <w:rsid w:val="00457056"/>
    <w:rsid w:val="00462EA5"/>
    <w:rsid w:val="0046369F"/>
    <w:rsid w:val="00463ABF"/>
    <w:rsid w:val="00465F48"/>
    <w:rsid w:val="00472C17"/>
    <w:rsid w:val="004835D3"/>
    <w:rsid w:val="004863DF"/>
    <w:rsid w:val="0048753D"/>
    <w:rsid w:val="00491BF7"/>
    <w:rsid w:val="00492D5E"/>
    <w:rsid w:val="004A3B84"/>
    <w:rsid w:val="004A46E2"/>
    <w:rsid w:val="004B1E93"/>
    <w:rsid w:val="004B260F"/>
    <w:rsid w:val="004B6C3E"/>
    <w:rsid w:val="004C4C24"/>
    <w:rsid w:val="004C5E4F"/>
    <w:rsid w:val="004C7EF0"/>
    <w:rsid w:val="004E1CC8"/>
    <w:rsid w:val="004E6668"/>
    <w:rsid w:val="004E7EB3"/>
    <w:rsid w:val="004F0A6A"/>
    <w:rsid w:val="004F3E9C"/>
    <w:rsid w:val="004F6B8B"/>
    <w:rsid w:val="00515E84"/>
    <w:rsid w:val="00524902"/>
    <w:rsid w:val="005312A4"/>
    <w:rsid w:val="005334FA"/>
    <w:rsid w:val="00543405"/>
    <w:rsid w:val="005438C3"/>
    <w:rsid w:val="005522BE"/>
    <w:rsid w:val="00556763"/>
    <w:rsid w:val="00556932"/>
    <w:rsid w:val="005602C9"/>
    <w:rsid w:val="00564598"/>
    <w:rsid w:val="0056477A"/>
    <w:rsid w:val="00566249"/>
    <w:rsid w:val="00567F38"/>
    <w:rsid w:val="00576AEC"/>
    <w:rsid w:val="005808B5"/>
    <w:rsid w:val="005A03BD"/>
    <w:rsid w:val="005A1F10"/>
    <w:rsid w:val="005A6578"/>
    <w:rsid w:val="005B2A70"/>
    <w:rsid w:val="005B37A2"/>
    <w:rsid w:val="005B38A6"/>
    <w:rsid w:val="005B7459"/>
    <w:rsid w:val="005C3FDA"/>
    <w:rsid w:val="005C5EF6"/>
    <w:rsid w:val="005D14D8"/>
    <w:rsid w:val="005D7D68"/>
    <w:rsid w:val="005E0B75"/>
    <w:rsid w:val="005E170E"/>
    <w:rsid w:val="005E3502"/>
    <w:rsid w:val="005E3A0E"/>
    <w:rsid w:val="005E4012"/>
    <w:rsid w:val="005E566F"/>
    <w:rsid w:val="005F37AB"/>
    <w:rsid w:val="005F5CE9"/>
    <w:rsid w:val="005F5F15"/>
    <w:rsid w:val="00601D12"/>
    <w:rsid w:val="006072F5"/>
    <w:rsid w:val="0061341E"/>
    <w:rsid w:val="0061578E"/>
    <w:rsid w:val="00617D8C"/>
    <w:rsid w:val="00620699"/>
    <w:rsid w:val="00623D8B"/>
    <w:rsid w:val="00624665"/>
    <w:rsid w:val="0064099E"/>
    <w:rsid w:val="00642E24"/>
    <w:rsid w:val="00644B40"/>
    <w:rsid w:val="006478A9"/>
    <w:rsid w:val="00663A69"/>
    <w:rsid w:val="0067020A"/>
    <w:rsid w:val="006710BC"/>
    <w:rsid w:val="00682A5A"/>
    <w:rsid w:val="00692AB6"/>
    <w:rsid w:val="0069397F"/>
    <w:rsid w:val="006B1851"/>
    <w:rsid w:val="006C095D"/>
    <w:rsid w:val="006C26E0"/>
    <w:rsid w:val="006C43C2"/>
    <w:rsid w:val="006C6F19"/>
    <w:rsid w:val="006D1656"/>
    <w:rsid w:val="006D2133"/>
    <w:rsid w:val="006D2B63"/>
    <w:rsid w:val="006D2E16"/>
    <w:rsid w:val="006E07C4"/>
    <w:rsid w:val="006E41A8"/>
    <w:rsid w:val="006E55EE"/>
    <w:rsid w:val="006E56D5"/>
    <w:rsid w:val="006F13F9"/>
    <w:rsid w:val="006F7939"/>
    <w:rsid w:val="007143D2"/>
    <w:rsid w:val="00717423"/>
    <w:rsid w:val="00724B1D"/>
    <w:rsid w:val="007276B4"/>
    <w:rsid w:val="007306AB"/>
    <w:rsid w:val="0073797C"/>
    <w:rsid w:val="007402D1"/>
    <w:rsid w:val="00747DE5"/>
    <w:rsid w:val="0075306A"/>
    <w:rsid w:val="007619FB"/>
    <w:rsid w:val="00762F97"/>
    <w:rsid w:val="007703CE"/>
    <w:rsid w:val="0077748F"/>
    <w:rsid w:val="007809A2"/>
    <w:rsid w:val="00783B16"/>
    <w:rsid w:val="00784094"/>
    <w:rsid w:val="007915E1"/>
    <w:rsid w:val="00794052"/>
    <w:rsid w:val="0079771A"/>
    <w:rsid w:val="007A1FB6"/>
    <w:rsid w:val="007A2BCA"/>
    <w:rsid w:val="007A3A0B"/>
    <w:rsid w:val="007A455C"/>
    <w:rsid w:val="007A4A3B"/>
    <w:rsid w:val="007B09EE"/>
    <w:rsid w:val="007C3F8F"/>
    <w:rsid w:val="007C4E62"/>
    <w:rsid w:val="007C56E5"/>
    <w:rsid w:val="007D6236"/>
    <w:rsid w:val="007D67AB"/>
    <w:rsid w:val="007E2A4B"/>
    <w:rsid w:val="007E4A43"/>
    <w:rsid w:val="007E5143"/>
    <w:rsid w:val="007E5D95"/>
    <w:rsid w:val="007F27CA"/>
    <w:rsid w:val="007F2BC4"/>
    <w:rsid w:val="00810F06"/>
    <w:rsid w:val="00812746"/>
    <w:rsid w:val="00817245"/>
    <w:rsid w:val="00823138"/>
    <w:rsid w:val="008238C6"/>
    <w:rsid w:val="00837D02"/>
    <w:rsid w:val="008403C3"/>
    <w:rsid w:val="00844746"/>
    <w:rsid w:val="00844957"/>
    <w:rsid w:val="00846279"/>
    <w:rsid w:val="008546A5"/>
    <w:rsid w:val="00857B5D"/>
    <w:rsid w:val="00863D19"/>
    <w:rsid w:val="00864615"/>
    <w:rsid w:val="00865984"/>
    <w:rsid w:val="00865D02"/>
    <w:rsid w:val="00871058"/>
    <w:rsid w:val="00876286"/>
    <w:rsid w:val="00877423"/>
    <w:rsid w:val="00881F4E"/>
    <w:rsid w:val="008824CB"/>
    <w:rsid w:val="00882AC9"/>
    <w:rsid w:val="00886637"/>
    <w:rsid w:val="00891D54"/>
    <w:rsid w:val="008926DF"/>
    <w:rsid w:val="008A0864"/>
    <w:rsid w:val="008B3857"/>
    <w:rsid w:val="008B67D6"/>
    <w:rsid w:val="008B6CB5"/>
    <w:rsid w:val="008C13FB"/>
    <w:rsid w:val="008C406E"/>
    <w:rsid w:val="008D4310"/>
    <w:rsid w:val="008D4A3F"/>
    <w:rsid w:val="008D5CDC"/>
    <w:rsid w:val="008F2AA1"/>
    <w:rsid w:val="008F40C4"/>
    <w:rsid w:val="008F44D0"/>
    <w:rsid w:val="008F73AE"/>
    <w:rsid w:val="008F73E1"/>
    <w:rsid w:val="009053D0"/>
    <w:rsid w:val="00912052"/>
    <w:rsid w:val="00914A8D"/>
    <w:rsid w:val="00915004"/>
    <w:rsid w:val="0092050C"/>
    <w:rsid w:val="0092175F"/>
    <w:rsid w:val="00947A36"/>
    <w:rsid w:val="0095015D"/>
    <w:rsid w:val="00954980"/>
    <w:rsid w:val="00955A39"/>
    <w:rsid w:val="009575E0"/>
    <w:rsid w:val="00960BC2"/>
    <w:rsid w:val="0096133E"/>
    <w:rsid w:val="0096253E"/>
    <w:rsid w:val="009676B0"/>
    <w:rsid w:val="00967A2C"/>
    <w:rsid w:val="009769FB"/>
    <w:rsid w:val="00983766"/>
    <w:rsid w:val="009870C9"/>
    <w:rsid w:val="009909CB"/>
    <w:rsid w:val="009953E3"/>
    <w:rsid w:val="00996DE4"/>
    <w:rsid w:val="009A57BC"/>
    <w:rsid w:val="009A7067"/>
    <w:rsid w:val="009B1A7D"/>
    <w:rsid w:val="009B449C"/>
    <w:rsid w:val="009B6A8A"/>
    <w:rsid w:val="009C0B4F"/>
    <w:rsid w:val="009C6773"/>
    <w:rsid w:val="009D1182"/>
    <w:rsid w:val="009D1DAF"/>
    <w:rsid w:val="009D50FF"/>
    <w:rsid w:val="009E316F"/>
    <w:rsid w:val="009F0519"/>
    <w:rsid w:val="009F4519"/>
    <w:rsid w:val="00A0113B"/>
    <w:rsid w:val="00A07003"/>
    <w:rsid w:val="00A073E9"/>
    <w:rsid w:val="00A1444B"/>
    <w:rsid w:val="00A22EA0"/>
    <w:rsid w:val="00A36C88"/>
    <w:rsid w:val="00A37AC2"/>
    <w:rsid w:val="00A4700B"/>
    <w:rsid w:val="00A54570"/>
    <w:rsid w:val="00A62B07"/>
    <w:rsid w:val="00A62F48"/>
    <w:rsid w:val="00A63A84"/>
    <w:rsid w:val="00A649E8"/>
    <w:rsid w:val="00A65EF6"/>
    <w:rsid w:val="00A70AB0"/>
    <w:rsid w:val="00A7161B"/>
    <w:rsid w:val="00A7297B"/>
    <w:rsid w:val="00A75639"/>
    <w:rsid w:val="00A77D95"/>
    <w:rsid w:val="00A86752"/>
    <w:rsid w:val="00A92BA1"/>
    <w:rsid w:val="00A9722D"/>
    <w:rsid w:val="00A97D0C"/>
    <w:rsid w:val="00AA0FA7"/>
    <w:rsid w:val="00AA1D0B"/>
    <w:rsid w:val="00AA3D45"/>
    <w:rsid w:val="00AA58CC"/>
    <w:rsid w:val="00AB0E60"/>
    <w:rsid w:val="00AB61CA"/>
    <w:rsid w:val="00AC4592"/>
    <w:rsid w:val="00AC476F"/>
    <w:rsid w:val="00AC4DAB"/>
    <w:rsid w:val="00AC601B"/>
    <w:rsid w:val="00AD10F6"/>
    <w:rsid w:val="00AD3A7D"/>
    <w:rsid w:val="00AD456A"/>
    <w:rsid w:val="00AD46E9"/>
    <w:rsid w:val="00AD5E45"/>
    <w:rsid w:val="00AD70A7"/>
    <w:rsid w:val="00AE0F66"/>
    <w:rsid w:val="00AE1B7E"/>
    <w:rsid w:val="00AF6A9E"/>
    <w:rsid w:val="00AF6C64"/>
    <w:rsid w:val="00B0030D"/>
    <w:rsid w:val="00B01198"/>
    <w:rsid w:val="00B04233"/>
    <w:rsid w:val="00B0467D"/>
    <w:rsid w:val="00B04C60"/>
    <w:rsid w:val="00B07039"/>
    <w:rsid w:val="00B11F6C"/>
    <w:rsid w:val="00B1374F"/>
    <w:rsid w:val="00B14265"/>
    <w:rsid w:val="00B1655B"/>
    <w:rsid w:val="00B177E4"/>
    <w:rsid w:val="00B21DB3"/>
    <w:rsid w:val="00B31FAC"/>
    <w:rsid w:val="00B32C37"/>
    <w:rsid w:val="00B4162D"/>
    <w:rsid w:val="00B602DD"/>
    <w:rsid w:val="00B60C34"/>
    <w:rsid w:val="00B67310"/>
    <w:rsid w:val="00B714B3"/>
    <w:rsid w:val="00B75C06"/>
    <w:rsid w:val="00B761EA"/>
    <w:rsid w:val="00B92A36"/>
    <w:rsid w:val="00BA04A1"/>
    <w:rsid w:val="00BA0E4E"/>
    <w:rsid w:val="00BA137E"/>
    <w:rsid w:val="00BA3B13"/>
    <w:rsid w:val="00BB0ABC"/>
    <w:rsid w:val="00BB2E5B"/>
    <w:rsid w:val="00BB3625"/>
    <w:rsid w:val="00BC0614"/>
    <w:rsid w:val="00BC3C49"/>
    <w:rsid w:val="00BC52ED"/>
    <w:rsid w:val="00BC7D0D"/>
    <w:rsid w:val="00BD772E"/>
    <w:rsid w:val="00BE36E5"/>
    <w:rsid w:val="00BE5FA4"/>
    <w:rsid w:val="00BF34BA"/>
    <w:rsid w:val="00BF6D9D"/>
    <w:rsid w:val="00C000EA"/>
    <w:rsid w:val="00C0411F"/>
    <w:rsid w:val="00C04DA7"/>
    <w:rsid w:val="00C04F3B"/>
    <w:rsid w:val="00C13347"/>
    <w:rsid w:val="00C13F5E"/>
    <w:rsid w:val="00C22ABE"/>
    <w:rsid w:val="00C23024"/>
    <w:rsid w:val="00C25A46"/>
    <w:rsid w:val="00C2618B"/>
    <w:rsid w:val="00C2672B"/>
    <w:rsid w:val="00C302CD"/>
    <w:rsid w:val="00C30DC2"/>
    <w:rsid w:val="00C3205D"/>
    <w:rsid w:val="00C35774"/>
    <w:rsid w:val="00C36490"/>
    <w:rsid w:val="00C46CFF"/>
    <w:rsid w:val="00C47007"/>
    <w:rsid w:val="00C70231"/>
    <w:rsid w:val="00C834B1"/>
    <w:rsid w:val="00C835EE"/>
    <w:rsid w:val="00C92081"/>
    <w:rsid w:val="00C936CB"/>
    <w:rsid w:val="00CA1C3B"/>
    <w:rsid w:val="00CA7763"/>
    <w:rsid w:val="00CB66AB"/>
    <w:rsid w:val="00CB69D7"/>
    <w:rsid w:val="00CC2A6C"/>
    <w:rsid w:val="00CC4F0C"/>
    <w:rsid w:val="00CD0AC3"/>
    <w:rsid w:val="00CD69AB"/>
    <w:rsid w:val="00CE0477"/>
    <w:rsid w:val="00CE3E21"/>
    <w:rsid w:val="00CF5C5E"/>
    <w:rsid w:val="00D0057A"/>
    <w:rsid w:val="00D113FC"/>
    <w:rsid w:val="00D1340E"/>
    <w:rsid w:val="00D2151C"/>
    <w:rsid w:val="00D22906"/>
    <w:rsid w:val="00D24C50"/>
    <w:rsid w:val="00D251A3"/>
    <w:rsid w:val="00D25F00"/>
    <w:rsid w:val="00D276A2"/>
    <w:rsid w:val="00D42575"/>
    <w:rsid w:val="00D62BBB"/>
    <w:rsid w:val="00D66E15"/>
    <w:rsid w:val="00D73389"/>
    <w:rsid w:val="00D73491"/>
    <w:rsid w:val="00D92A8D"/>
    <w:rsid w:val="00DA07E5"/>
    <w:rsid w:val="00DA636C"/>
    <w:rsid w:val="00DB560E"/>
    <w:rsid w:val="00DB5AAA"/>
    <w:rsid w:val="00DC7640"/>
    <w:rsid w:val="00DD03F6"/>
    <w:rsid w:val="00DD497A"/>
    <w:rsid w:val="00DD5F63"/>
    <w:rsid w:val="00DE344F"/>
    <w:rsid w:val="00E02E5F"/>
    <w:rsid w:val="00E1688F"/>
    <w:rsid w:val="00E17474"/>
    <w:rsid w:val="00E17743"/>
    <w:rsid w:val="00E22E77"/>
    <w:rsid w:val="00E26476"/>
    <w:rsid w:val="00E2728C"/>
    <w:rsid w:val="00E3516A"/>
    <w:rsid w:val="00E36021"/>
    <w:rsid w:val="00E42047"/>
    <w:rsid w:val="00E42E2E"/>
    <w:rsid w:val="00E47B14"/>
    <w:rsid w:val="00E5007A"/>
    <w:rsid w:val="00E52CF2"/>
    <w:rsid w:val="00E719A4"/>
    <w:rsid w:val="00E76D5C"/>
    <w:rsid w:val="00E77376"/>
    <w:rsid w:val="00E804CA"/>
    <w:rsid w:val="00E9665C"/>
    <w:rsid w:val="00EA0DD4"/>
    <w:rsid w:val="00EA305D"/>
    <w:rsid w:val="00EA7479"/>
    <w:rsid w:val="00EB67A8"/>
    <w:rsid w:val="00EB6BD9"/>
    <w:rsid w:val="00EB7503"/>
    <w:rsid w:val="00ED46D1"/>
    <w:rsid w:val="00ED46FA"/>
    <w:rsid w:val="00ED4DB1"/>
    <w:rsid w:val="00EE51F6"/>
    <w:rsid w:val="00EF335A"/>
    <w:rsid w:val="00EF3AC8"/>
    <w:rsid w:val="00EF3D88"/>
    <w:rsid w:val="00EF3D92"/>
    <w:rsid w:val="00F00CAC"/>
    <w:rsid w:val="00F015C1"/>
    <w:rsid w:val="00F02126"/>
    <w:rsid w:val="00F03D3A"/>
    <w:rsid w:val="00F067F9"/>
    <w:rsid w:val="00F06931"/>
    <w:rsid w:val="00F06BD9"/>
    <w:rsid w:val="00F0766A"/>
    <w:rsid w:val="00F24CE7"/>
    <w:rsid w:val="00F25790"/>
    <w:rsid w:val="00F25831"/>
    <w:rsid w:val="00F30706"/>
    <w:rsid w:val="00F316FA"/>
    <w:rsid w:val="00F36451"/>
    <w:rsid w:val="00F4292B"/>
    <w:rsid w:val="00F468A7"/>
    <w:rsid w:val="00F575B7"/>
    <w:rsid w:val="00F72ED2"/>
    <w:rsid w:val="00F734B2"/>
    <w:rsid w:val="00F80611"/>
    <w:rsid w:val="00F82EDC"/>
    <w:rsid w:val="00F91B1C"/>
    <w:rsid w:val="00F95756"/>
    <w:rsid w:val="00FA05D1"/>
    <w:rsid w:val="00FC09B8"/>
    <w:rsid w:val="00FC0DDD"/>
    <w:rsid w:val="00FC2E15"/>
    <w:rsid w:val="00FC3906"/>
    <w:rsid w:val="00FC6BD9"/>
    <w:rsid w:val="00FD7E9B"/>
    <w:rsid w:val="00FE5078"/>
    <w:rsid w:val="00FE60E9"/>
    <w:rsid w:val="00FE6E40"/>
    <w:rsid w:val="00FE75CE"/>
    <w:rsid w:val="00FF1852"/>
    <w:rsid w:val="00FF1D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A5EEBF3D-286E-44BA-B7A1-263350CF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Odsek 1.,Bullet Number,lp1,lp11,List Paragraph11,Bullet 1,Use Case List Paragraph,Nad,Odstavec cíl se seznamem,Odstavec_muj,cislovanie,Bullet List,FooterText,numbered,Paragraphe de liste1,ZOZNAM"/>
    <w:basedOn w:val="Normlny"/>
    <w:link w:val="OdsekzoznamuChar"/>
    <w:uiPriority w:val="1"/>
    <w:qFormat/>
    <w:rsid w:val="00E5007A"/>
    <w:pPr>
      <w:ind w:left="708"/>
    </w:pPr>
  </w:style>
  <w:style w:type="character" w:customStyle="1" w:styleId="OdsekzoznamuChar">
    <w:name w:val="Odsek zoznamu Char"/>
    <w:aliases w:val="body Char,Odsek zoznamu2 Char,Odsek Char,List Paragraph Char,Odsek 1. Char,Bullet Number Char,lp1 Char,lp11 Char,List Paragraph11 Char,Bullet 1 Char,Use Case List Paragraph Char,Nad Char,Odstavec cíl se seznamem Char,Odstavec_muj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0"/>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character" w:customStyle="1" w:styleId="skgd">
    <w:name w:val="skgd"/>
    <w:basedOn w:val="Predvolenpsmoodseku"/>
    <w:rsid w:val="002F141E"/>
  </w:style>
  <w:style w:type="paragraph" w:styleId="Bezriadkovania">
    <w:name w:val="No Spacing"/>
    <w:uiPriority w:val="99"/>
    <w:qFormat/>
    <w:rsid w:val="00A0113B"/>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A170D"/>
    <w:rPr>
      <w:rFonts w:ascii="Arial" w:hAnsi="Arial" w:cs="Arial"/>
      <w:b/>
      <w:bCs/>
      <w:shd w:val="clear" w:color="auto" w:fill="FFFFFF"/>
    </w:rPr>
  </w:style>
  <w:style w:type="paragraph" w:customStyle="1" w:styleId="Style12">
    <w:name w:val="Style 12"/>
    <w:basedOn w:val="Normlny"/>
    <w:link w:val="CharStyle13"/>
    <w:uiPriority w:val="99"/>
    <w:rsid w:val="002A170D"/>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84759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vo.gov.sk/vyhladavanie-profilov/detail/3406"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uvo.gov.sk/verejny-obstaravatel-obstaravatel/jednotny-europsky-dokument-60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12386</Words>
  <Characters>70602</Characters>
  <Application>Microsoft Office Word</Application>
  <DocSecurity>0</DocSecurity>
  <Lines>588</Lines>
  <Paragraphs>165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Píšová Anna</cp:lastModifiedBy>
  <cp:revision>2</cp:revision>
  <cp:lastPrinted>2022-02-17T08:26:00Z</cp:lastPrinted>
  <dcterms:created xsi:type="dcterms:W3CDTF">2022-03-07T17:45:00Z</dcterms:created>
  <dcterms:modified xsi:type="dcterms:W3CDTF">2022-03-07T17:45:00Z</dcterms:modified>
  <cp:contentStatus/>
</cp:coreProperties>
</file>